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2E381" w14:textId="5DE237CE" w:rsidR="00EA39C4" w:rsidRDefault="00EA39C4" w:rsidP="00521CE4">
      <w:pPr>
        <w:pStyle w:val="Heading1"/>
        <w:pPrChange w:id="1" w:author="Isabelle Stewart" w:date="2022-05-27T12:45:00Z">
          <w:pPr>
            <w:pStyle w:val="Heading1"/>
            <w:pBdr>
              <w:bottom w:val="single" w:sz="4" w:space="1" w:color="17365D" w:themeColor="text2" w:themeShade="BF"/>
            </w:pBdr>
          </w:pPr>
        </w:pPrChange>
      </w:pPr>
      <w:del w:id="2" w:author="Isabelle Stewart" w:date="2022-05-18T12:10:00Z">
        <w:r w:rsidDel="00370A0B">
          <w:delText>Adaptation and Resilience</w:delText>
        </w:r>
      </w:del>
      <w:ins w:id="3" w:author="Isabelle Stewart" w:date="2022-05-18T12:10:00Z">
        <w:r w:rsidR="00370A0B">
          <w:t>Climate change pre</w:t>
        </w:r>
        <w:r w:rsidR="00242AC4">
          <w:t>-</w:t>
        </w:r>
        <w:r w:rsidR="00370A0B">
          <w:t>screen</w:t>
        </w:r>
        <w:r w:rsidR="00242AC4">
          <w:t>ing</w:t>
        </w:r>
        <w:r w:rsidR="00370A0B">
          <w:t xml:space="preserve"> checklist</w:t>
        </w:r>
      </w:ins>
    </w:p>
    <w:p w14:paraId="3C6E9D63" w14:textId="72F975C4" w:rsidR="00EA39C4" w:rsidRPr="00A03B80" w:rsidRDefault="00EA39C4" w:rsidP="00EC7778">
      <w:pPr>
        <w:pStyle w:val="Heading3"/>
      </w:pPr>
      <w:del w:id="4" w:author="Isabelle Stewart" w:date="2022-05-18T12:17:00Z">
        <w:r w:rsidRPr="00A03B80" w:rsidDel="002029EE">
          <w:delText xml:space="preserve">Credit </w:delText>
        </w:r>
      </w:del>
      <w:r w:rsidRPr="00A03B80">
        <w:t>3</w:t>
      </w:r>
      <w:ins w:id="5" w:author="Isabelle Stewart" w:date="2022-05-18T12:10:00Z">
        <w:r w:rsidR="00242AC4">
          <w:t>.1</w:t>
        </w:r>
      </w:ins>
      <w:ins w:id="6" w:author="Isabelle Stewart" w:date="2022-05-18T12:12:00Z">
        <w:r w:rsidR="00367AEC">
          <w:t xml:space="preserve"> </w:t>
        </w:r>
      </w:ins>
      <w:ins w:id="7" w:author="Isabelle Stewart" w:date="2022-05-18T12:17:00Z">
        <w:r w:rsidR="002029EE">
          <w:t>conditional requirement</w:t>
        </w:r>
      </w:ins>
    </w:p>
    <w:p w14:paraId="49814E1E" w14:textId="59FB96A6" w:rsidR="00EA39C4" w:rsidRPr="00A03B80" w:rsidRDefault="00EA39C4" w:rsidP="00EC7778">
      <w:pPr>
        <w:pStyle w:val="Heading3"/>
      </w:pPr>
      <w:r w:rsidRPr="00A03B80">
        <w:t>Design Review Submission</w:t>
      </w:r>
      <w:r w:rsidR="001C3A1D" w:rsidRPr="00A03B80">
        <w:rPr>
          <w:rFonts w:ascii="MS Gothic" w:eastAsia="MS Gothic" w:hAnsi="MS Gothic" w:cs="MS Gothic"/>
        </w:rPr>
        <w:t xml:space="preserve"> </w:t>
      </w:r>
      <w:sdt>
        <w:sdtPr>
          <w:id w:val="-206575596"/>
          <w14:checkbox>
            <w14:checked w14:val="0"/>
            <w14:checkedState w14:val="2612" w14:font="MS Gothic"/>
            <w14:uncheckedState w14:val="2610" w14:font="MS Gothic"/>
          </w14:checkbox>
        </w:sdtPr>
        <w:sdtEndPr>
          <w:rPr>
            <w:rFonts w:hint="eastAsia"/>
          </w:rPr>
        </w:sdtEndPr>
        <w:sdtContent>
          <w:r w:rsidR="001C3A1D" w:rsidRPr="00A03B80">
            <w:rPr>
              <w:rFonts w:ascii="MS Gothic" w:eastAsia="MS Gothic" w:hAnsi="MS Gothic"/>
            </w:rPr>
            <w:t>☐</w:t>
          </w:r>
        </w:sdtContent>
      </w:sdt>
      <w:r w:rsidRPr="00A03B80">
        <w:tab/>
        <w:t>As Built Submission</w:t>
      </w:r>
      <w:r w:rsidRPr="00A03B80">
        <w:tab/>
      </w:r>
      <w:r w:rsidR="001C3A1D" w:rsidRPr="00A03B80">
        <w:t xml:space="preserve"> </w:t>
      </w:r>
      <w:sdt>
        <w:sdtPr>
          <w:id w:val="-1597637955"/>
          <w14:checkbox>
            <w14:checked w14:val="0"/>
            <w14:checkedState w14:val="2612" w14:font="MS Gothic"/>
            <w14:uncheckedState w14:val="2610" w14:font="MS Gothic"/>
          </w14:checkbox>
        </w:sdtPr>
        <w:sdtEndPr>
          <w:rPr>
            <w:rFonts w:hint="eastAsia"/>
          </w:rPr>
        </w:sdtEndPr>
        <w:sdtContent>
          <w:r w:rsidR="00F43B5F" w:rsidRPr="00A03B80">
            <w:rPr>
              <w:rFonts w:ascii="MS Gothic" w:eastAsia="MS Gothic" w:hAnsi="MS Gothic"/>
            </w:rPr>
            <w:t>☐</w:t>
          </w:r>
        </w:sdtContent>
      </w:sdt>
      <w:r w:rsidRPr="00A03B80">
        <w:t xml:space="preserve"> </w:t>
      </w:r>
    </w:p>
    <w:tbl>
      <w:tblPr>
        <w:tblStyle w:val="Style1"/>
        <w:tblW w:w="0" w:type="auto"/>
        <w:tblLook w:val="04A0" w:firstRow="1" w:lastRow="0" w:firstColumn="1" w:lastColumn="0" w:noHBand="0" w:noVBand="1"/>
      </w:tblPr>
      <w:tblGrid>
        <w:gridCol w:w="3460"/>
        <w:gridCol w:w="2494"/>
        <w:gridCol w:w="3073"/>
      </w:tblGrid>
      <w:tr w:rsidR="003D5919" w:rsidRPr="00EE7B71" w:rsidDel="00B11A5A" w14:paraId="70A7A5BA" w14:textId="29385113" w:rsidTr="00DC748C">
        <w:trPr>
          <w:del w:id="8" w:author="Isabelle Stewart" w:date="2022-05-18T12:48:00Z"/>
        </w:trPr>
        <w:tc>
          <w:tcPr>
            <w:tcW w:w="3460" w:type="dxa"/>
            <w:vAlign w:val="center"/>
          </w:tcPr>
          <w:p w14:paraId="009EAED1" w14:textId="402D1A58" w:rsidR="003D5919" w:rsidRPr="00A03B80" w:rsidDel="00B11A5A" w:rsidRDefault="003D5919" w:rsidP="00EC7778">
            <w:pPr>
              <w:pStyle w:val="Heading3"/>
              <w:rPr>
                <w:del w:id="9" w:author="Isabelle Stewart" w:date="2022-05-18T12:48:00Z"/>
              </w:rPr>
            </w:pPr>
            <w:del w:id="10" w:author="Isabelle Stewart" w:date="2022-05-18T12:13:00Z">
              <w:r w:rsidRPr="00A03B80" w:rsidDel="009A632A">
                <w:delText>Total Points available:</w:delText>
              </w:r>
            </w:del>
          </w:p>
        </w:tc>
        <w:tc>
          <w:tcPr>
            <w:tcW w:w="2494" w:type="dxa"/>
            <w:vAlign w:val="center"/>
          </w:tcPr>
          <w:p w14:paraId="62A53A33" w14:textId="6944DF12" w:rsidR="003D5919" w:rsidRPr="00A03B80" w:rsidDel="00B11A5A" w:rsidRDefault="003D5919" w:rsidP="00EC7778">
            <w:pPr>
              <w:pStyle w:val="Heading3"/>
              <w:rPr>
                <w:del w:id="11" w:author="Isabelle Stewart" w:date="2022-05-18T12:48:00Z"/>
              </w:rPr>
            </w:pPr>
            <w:del w:id="12" w:author="Isabelle Stewart" w:date="2022-05-18T12:13:00Z">
              <w:r w:rsidRPr="00A03B80" w:rsidDel="009A632A">
                <w:delText>3</w:delText>
              </w:r>
            </w:del>
          </w:p>
        </w:tc>
        <w:tc>
          <w:tcPr>
            <w:tcW w:w="3073" w:type="dxa"/>
            <w:vAlign w:val="center"/>
          </w:tcPr>
          <w:p w14:paraId="0E2B4A18" w14:textId="5AD1F241" w:rsidR="003D5919" w:rsidRPr="00A03B80" w:rsidDel="003D5919" w:rsidRDefault="003D5919" w:rsidP="00EC7778">
            <w:pPr>
              <w:pStyle w:val="Heading3"/>
              <w:rPr>
                <w:del w:id="13" w:author="Isabelle Stewart" w:date="2022-05-18T12:15:00Z"/>
              </w:rPr>
            </w:pPr>
            <w:del w:id="14" w:author="Isabelle Stewart" w:date="2022-05-18T12:13:00Z">
              <w:r w:rsidRPr="00A03B80" w:rsidDel="009A632A">
                <w:delText>Points claimed:</w:delText>
              </w:r>
            </w:del>
          </w:p>
          <w:p w14:paraId="36DDA8F6" w14:textId="4347814D" w:rsidR="003D5919" w:rsidRPr="00A03B80" w:rsidDel="00B11A5A" w:rsidRDefault="003D5919" w:rsidP="00EC7778">
            <w:pPr>
              <w:pStyle w:val="Heading3"/>
              <w:rPr>
                <w:del w:id="15" w:author="Isabelle Stewart" w:date="2022-05-18T12:48:00Z"/>
              </w:rPr>
            </w:pPr>
            <w:del w:id="16" w:author="Isabelle Stewart" w:date="2022-05-18T12:14:00Z">
              <w:r w:rsidRPr="00A03B80" w:rsidDel="00ED32DD">
                <w:delText>[#]</w:delText>
              </w:r>
            </w:del>
          </w:p>
        </w:tc>
      </w:tr>
    </w:tbl>
    <w:p w14:paraId="714B65EB" w14:textId="77777777" w:rsidR="00A546FA" w:rsidRDefault="00A546FA">
      <w:pPr>
        <w:rPr>
          <w:ins w:id="17" w:author="Isabelle Stewart" w:date="2022-05-18T12:55:00Z"/>
          <w:rStyle w:val="normaltextrun"/>
          <w:sz w:val="22"/>
          <w:shd w:val="clear" w:color="auto" w:fill="FFFFFF"/>
        </w:rPr>
      </w:pPr>
    </w:p>
    <w:p w14:paraId="0BFF056F" w14:textId="2FD3F42E" w:rsidR="00F15604" w:rsidRDefault="00F15604">
      <w:pPr>
        <w:rPr>
          <w:ins w:id="18" w:author="Isabelle Stewart" w:date="2022-05-18T12:52:00Z"/>
          <w:rFonts w:eastAsia="Times New Roman"/>
          <w:b/>
          <w:bCs/>
          <w:color w:val="auto"/>
          <w:sz w:val="22"/>
          <w:lang w:val="en-US" w:eastAsia="en-NZ"/>
        </w:rPr>
      </w:pPr>
      <w:ins w:id="19" w:author="Isabelle Stewart" w:date="2022-05-18T12:52:00Z">
        <w:r>
          <w:rPr>
            <w:rStyle w:val="normaltextrun"/>
            <w:sz w:val="22"/>
            <w:shd w:val="clear" w:color="auto" w:fill="FFFFFF"/>
          </w:rPr>
          <w:t>Both historic and future climate and hazard data (refer section ‘</w:t>
        </w:r>
        <w:r>
          <w:rPr>
            <w:rStyle w:val="normaltextrun"/>
            <w:i/>
            <w:iCs/>
            <w:sz w:val="22"/>
            <w:shd w:val="clear" w:color="auto" w:fill="FFFFFF"/>
          </w:rPr>
          <w:t>Sourcing Climate Change Projections’</w:t>
        </w:r>
      </w:ins>
      <w:ins w:id="20" w:author="Isabelle Stewart" w:date="2022-05-18T12:53:00Z">
        <w:r w:rsidR="00752AB7">
          <w:rPr>
            <w:rStyle w:val="normaltextrun"/>
            <w:i/>
            <w:iCs/>
            <w:sz w:val="22"/>
            <w:shd w:val="clear" w:color="auto" w:fill="FFFFFF"/>
          </w:rPr>
          <w:t xml:space="preserve"> </w:t>
        </w:r>
        <w:r w:rsidR="00752AB7" w:rsidRPr="00752AB7">
          <w:rPr>
            <w:rStyle w:val="normaltextrun"/>
            <w:sz w:val="22"/>
            <w:shd w:val="clear" w:color="auto" w:fill="FFFFFF"/>
            <w:rPrChange w:id="21" w:author="Isabelle Stewart" w:date="2022-05-18T12:53:00Z">
              <w:rPr>
                <w:rStyle w:val="normaltextrun"/>
                <w:i/>
                <w:iCs/>
                <w:sz w:val="22"/>
                <w:shd w:val="clear" w:color="auto" w:fill="FFFFFF"/>
              </w:rPr>
            </w:rPrChange>
          </w:rPr>
          <w:t>in the Submission Guidelines</w:t>
        </w:r>
      </w:ins>
      <w:ins w:id="22" w:author="Isabelle Stewart" w:date="2022-05-18T12:52:00Z">
        <w:r>
          <w:rPr>
            <w:rStyle w:val="normaltextrun"/>
            <w:sz w:val="22"/>
            <w:shd w:val="clear" w:color="auto" w:fill="FFFFFF"/>
          </w:rPr>
          <w:t>) should be used when completing the checklist. All rows and columns must be completed. The Conditional Requirement is achieved on completion of the checklist and doesn't require identified risks to be treated. </w:t>
        </w:r>
        <w:r>
          <w:rPr>
            <w:rStyle w:val="eop"/>
            <w:sz w:val="22"/>
            <w:shd w:val="clear" w:color="auto" w:fill="FFFFFF"/>
          </w:rPr>
          <w:t> </w:t>
        </w:r>
      </w:ins>
    </w:p>
    <w:p w14:paraId="50C92743" w14:textId="77777777" w:rsidR="00F15604" w:rsidRDefault="00F15604">
      <w:pPr>
        <w:rPr>
          <w:ins w:id="23" w:author="Isabelle Stewart" w:date="2022-05-18T12:50:00Z"/>
          <w:rFonts w:eastAsia="Times New Roman"/>
          <w:b/>
          <w:bCs/>
          <w:color w:val="auto"/>
          <w:sz w:val="22"/>
          <w:lang w:val="en-US" w:eastAsia="en-NZ"/>
        </w:rPr>
      </w:pPr>
    </w:p>
    <w:p w14:paraId="2A3B945D" w14:textId="22B405EB" w:rsidR="006D754C" w:rsidRPr="00240AA6" w:rsidRDefault="00240AA6">
      <w:pPr>
        <w:rPr>
          <w:ins w:id="24" w:author="Isabelle Stewart" w:date="2022-05-18T12:19:00Z"/>
          <w:rFonts w:eastAsia="Times New Roman"/>
          <w:b/>
          <w:bCs/>
          <w:color w:val="auto"/>
          <w:sz w:val="22"/>
          <w:lang w:val="en-US" w:eastAsia="en-NZ"/>
          <w:rPrChange w:id="25" w:author="Isabelle Stewart" w:date="2022-05-18T12:19:00Z">
            <w:rPr>
              <w:ins w:id="26" w:author="Isabelle Stewart" w:date="2022-05-18T12:19:00Z"/>
            </w:rPr>
          </w:rPrChange>
        </w:rPr>
      </w:pPr>
      <w:ins w:id="27" w:author="Isabelle Stewart" w:date="2022-05-18T12:18:00Z">
        <w:r w:rsidRPr="00240AA6">
          <w:rPr>
            <w:rFonts w:eastAsia="Times New Roman"/>
            <w:b/>
            <w:bCs/>
            <w:color w:val="auto"/>
            <w:sz w:val="22"/>
            <w:lang w:val="en-US" w:eastAsia="en-NZ"/>
            <w:rPrChange w:id="28" w:author="Isabelle Stewart" w:date="2022-05-18T12:19:00Z">
              <w:rPr/>
            </w:rPrChange>
          </w:rPr>
          <w:t xml:space="preserve">Climate </w:t>
        </w:r>
      </w:ins>
      <w:ins w:id="29" w:author="Isabelle Stewart" w:date="2022-05-18T12:19:00Z">
        <w:r w:rsidRPr="00240AA6">
          <w:rPr>
            <w:rFonts w:eastAsia="Times New Roman"/>
            <w:b/>
            <w:bCs/>
            <w:color w:val="auto"/>
            <w:sz w:val="22"/>
            <w:lang w:val="en-US" w:eastAsia="en-NZ"/>
            <w:rPrChange w:id="30" w:author="Isabelle Stewart" w:date="2022-05-18T12:19:00Z">
              <w:rPr/>
            </w:rPrChange>
          </w:rPr>
          <w:t xml:space="preserve">Change Checklist </w:t>
        </w:r>
      </w:ins>
    </w:p>
    <w:tbl>
      <w:tblPr>
        <w:tblW w:w="919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Change w:id="31" w:author="Isabelle Stewart" w:date="2022-05-18T12:50:00Z">
          <w:tblPr>
            <w:tblW w:w="919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PrChange>
      </w:tblPr>
      <w:tblGrid>
        <w:gridCol w:w="4244"/>
        <w:gridCol w:w="1055"/>
        <w:gridCol w:w="3896"/>
        <w:tblGridChange w:id="32">
          <w:tblGrid>
            <w:gridCol w:w="4245"/>
            <w:gridCol w:w="1410"/>
            <w:gridCol w:w="3540"/>
          </w:tblGrid>
        </w:tblGridChange>
      </w:tblGrid>
      <w:tr w:rsidR="00240AA6" w:rsidRPr="00240AA6" w14:paraId="0D49A763" w14:textId="77777777" w:rsidTr="002751C8">
        <w:trPr>
          <w:trHeight w:val="819"/>
          <w:ins w:id="33" w:author="Isabelle Stewart" w:date="2022-05-18T12:19:00Z"/>
          <w:trPrChange w:id="34" w:author="Isabelle Stewart" w:date="2022-05-18T12:50:00Z">
            <w:trPr>
              <w:trHeight w:val="1155"/>
            </w:trPr>
          </w:trPrChange>
        </w:trPr>
        <w:tc>
          <w:tcPr>
            <w:tcW w:w="4245" w:type="dxa"/>
            <w:tcBorders>
              <w:top w:val="single" w:sz="6" w:space="0" w:color="auto"/>
              <w:left w:val="single" w:sz="6" w:space="0" w:color="auto"/>
              <w:bottom w:val="single" w:sz="6" w:space="0" w:color="auto"/>
              <w:right w:val="single" w:sz="6" w:space="0" w:color="auto"/>
            </w:tcBorders>
            <w:shd w:val="clear" w:color="auto" w:fill="DBE5F1"/>
            <w:hideMark/>
            <w:tcPrChange w:id="35" w:author="Isabelle Stewart" w:date="2022-05-18T12:50:00Z">
              <w:tcPr>
                <w:tcW w:w="4245" w:type="dxa"/>
                <w:tcBorders>
                  <w:top w:val="single" w:sz="6" w:space="0" w:color="auto"/>
                  <w:left w:val="single" w:sz="6" w:space="0" w:color="auto"/>
                  <w:bottom w:val="single" w:sz="6" w:space="0" w:color="auto"/>
                  <w:right w:val="single" w:sz="6" w:space="0" w:color="auto"/>
                </w:tcBorders>
                <w:shd w:val="clear" w:color="auto" w:fill="DBE5F1"/>
                <w:hideMark/>
              </w:tcPr>
            </w:tcPrChange>
          </w:tcPr>
          <w:p w14:paraId="763200D5" w14:textId="77777777" w:rsidR="00240AA6" w:rsidRPr="00240AA6" w:rsidRDefault="00240AA6" w:rsidP="00240AA6">
            <w:pPr>
              <w:spacing w:before="0" w:after="0" w:line="240" w:lineRule="auto"/>
              <w:jc w:val="center"/>
              <w:textAlignment w:val="baseline"/>
              <w:rPr>
                <w:ins w:id="36" w:author="Isabelle Stewart" w:date="2022-05-18T12:19:00Z"/>
                <w:rFonts w:ascii="Segoe UI" w:eastAsia="Times New Roman" w:hAnsi="Segoe UI" w:cs="Segoe UI"/>
                <w:color w:val="auto"/>
                <w:sz w:val="18"/>
                <w:szCs w:val="18"/>
                <w:lang w:val="en-NZ" w:eastAsia="en-NZ"/>
              </w:rPr>
            </w:pPr>
            <w:ins w:id="37" w:author="Isabelle Stewart" w:date="2022-05-18T12:19:00Z">
              <w:r w:rsidRPr="00240AA6">
                <w:rPr>
                  <w:rFonts w:eastAsia="Times New Roman"/>
                  <w:b/>
                  <w:bCs/>
                  <w:color w:val="auto"/>
                  <w:sz w:val="22"/>
                  <w:lang w:val="en-US" w:eastAsia="en-NZ"/>
                </w:rPr>
                <w:t>Criteria</w:t>
              </w:r>
              <w:r w:rsidRPr="00240AA6">
                <w:rPr>
                  <w:rFonts w:eastAsia="Times New Roman"/>
                  <w:color w:val="auto"/>
                  <w:sz w:val="22"/>
                  <w:lang w:val="en-NZ" w:eastAsia="en-NZ"/>
                </w:rPr>
                <w:t> </w:t>
              </w:r>
            </w:ins>
          </w:p>
        </w:tc>
        <w:tc>
          <w:tcPr>
            <w:tcW w:w="1053" w:type="dxa"/>
            <w:tcBorders>
              <w:top w:val="single" w:sz="6" w:space="0" w:color="auto"/>
              <w:left w:val="single" w:sz="6" w:space="0" w:color="auto"/>
              <w:bottom w:val="single" w:sz="6" w:space="0" w:color="auto"/>
              <w:right w:val="single" w:sz="6" w:space="0" w:color="auto"/>
            </w:tcBorders>
            <w:shd w:val="clear" w:color="auto" w:fill="DBE5F1"/>
            <w:hideMark/>
            <w:tcPrChange w:id="38" w:author="Isabelle Stewart" w:date="2022-05-18T12:50:00Z">
              <w:tcPr>
                <w:tcW w:w="1410" w:type="dxa"/>
                <w:tcBorders>
                  <w:top w:val="single" w:sz="6" w:space="0" w:color="auto"/>
                  <w:left w:val="single" w:sz="6" w:space="0" w:color="auto"/>
                  <w:bottom w:val="single" w:sz="6" w:space="0" w:color="auto"/>
                  <w:right w:val="single" w:sz="6" w:space="0" w:color="auto"/>
                </w:tcBorders>
                <w:shd w:val="clear" w:color="auto" w:fill="DBE5F1"/>
                <w:hideMark/>
              </w:tcPr>
            </w:tcPrChange>
          </w:tcPr>
          <w:p w14:paraId="7756D121" w14:textId="77777777" w:rsidR="00240AA6" w:rsidRPr="00240AA6" w:rsidRDefault="00240AA6" w:rsidP="00240AA6">
            <w:pPr>
              <w:spacing w:before="0" w:after="0" w:line="240" w:lineRule="auto"/>
              <w:jc w:val="center"/>
              <w:textAlignment w:val="baseline"/>
              <w:rPr>
                <w:ins w:id="39" w:author="Isabelle Stewart" w:date="2022-05-18T12:19:00Z"/>
                <w:rFonts w:ascii="Segoe UI" w:eastAsia="Times New Roman" w:hAnsi="Segoe UI" w:cs="Segoe UI"/>
                <w:color w:val="auto"/>
                <w:sz w:val="18"/>
                <w:szCs w:val="18"/>
                <w:lang w:val="en-NZ" w:eastAsia="en-NZ"/>
              </w:rPr>
            </w:pPr>
            <w:ins w:id="40" w:author="Isabelle Stewart" w:date="2022-05-18T12:19:00Z">
              <w:r w:rsidRPr="00240AA6">
                <w:rPr>
                  <w:rFonts w:eastAsia="Times New Roman"/>
                  <w:b/>
                  <w:bCs/>
                  <w:color w:val="auto"/>
                  <w:sz w:val="22"/>
                  <w:lang w:val="en-US" w:eastAsia="en-NZ"/>
                </w:rPr>
                <w:t>Criteria response</w:t>
              </w:r>
              <w:r w:rsidRPr="00240AA6">
                <w:rPr>
                  <w:rFonts w:eastAsia="Times New Roman"/>
                  <w:color w:val="auto"/>
                  <w:sz w:val="22"/>
                  <w:lang w:val="en-NZ" w:eastAsia="en-NZ"/>
                </w:rPr>
                <w:t> </w:t>
              </w:r>
            </w:ins>
          </w:p>
          <w:p w14:paraId="58A1D29A" w14:textId="77777777" w:rsidR="00240AA6" w:rsidRPr="00240AA6" w:rsidRDefault="00240AA6" w:rsidP="00240AA6">
            <w:pPr>
              <w:spacing w:before="0" w:after="0" w:line="240" w:lineRule="auto"/>
              <w:jc w:val="center"/>
              <w:textAlignment w:val="baseline"/>
              <w:rPr>
                <w:ins w:id="41" w:author="Isabelle Stewart" w:date="2022-05-18T12:19:00Z"/>
                <w:rFonts w:ascii="Segoe UI" w:eastAsia="Times New Roman" w:hAnsi="Segoe UI" w:cs="Segoe UI"/>
                <w:color w:val="auto"/>
                <w:sz w:val="18"/>
                <w:szCs w:val="18"/>
                <w:lang w:val="en-NZ" w:eastAsia="en-NZ"/>
              </w:rPr>
            </w:pPr>
            <w:ins w:id="42" w:author="Isabelle Stewart" w:date="2022-05-18T12:19:00Z">
              <w:r w:rsidRPr="00240AA6">
                <w:rPr>
                  <w:rFonts w:eastAsia="Times New Roman"/>
                  <w:b/>
                  <w:bCs/>
                  <w:color w:val="auto"/>
                  <w:sz w:val="22"/>
                  <w:lang w:val="en-US" w:eastAsia="en-NZ"/>
                </w:rPr>
                <w:t>[Yes/No]</w:t>
              </w:r>
              <w:r w:rsidRPr="00240AA6">
                <w:rPr>
                  <w:rFonts w:eastAsia="Times New Roman"/>
                  <w:color w:val="auto"/>
                  <w:sz w:val="22"/>
                  <w:lang w:val="en-NZ" w:eastAsia="en-NZ"/>
                </w:rPr>
                <w:t> </w:t>
              </w:r>
            </w:ins>
          </w:p>
        </w:tc>
        <w:tc>
          <w:tcPr>
            <w:tcW w:w="3897" w:type="dxa"/>
            <w:tcBorders>
              <w:top w:val="single" w:sz="6" w:space="0" w:color="auto"/>
              <w:left w:val="single" w:sz="6" w:space="0" w:color="auto"/>
              <w:bottom w:val="single" w:sz="6" w:space="0" w:color="auto"/>
              <w:right w:val="single" w:sz="6" w:space="0" w:color="auto"/>
            </w:tcBorders>
            <w:shd w:val="clear" w:color="auto" w:fill="DBE5F1"/>
            <w:hideMark/>
            <w:tcPrChange w:id="43" w:author="Isabelle Stewart" w:date="2022-05-18T12:50:00Z">
              <w:tcPr>
                <w:tcW w:w="3540" w:type="dxa"/>
                <w:tcBorders>
                  <w:top w:val="single" w:sz="6" w:space="0" w:color="auto"/>
                  <w:left w:val="single" w:sz="6" w:space="0" w:color="auto"/>
                  <w:bottom w:val="single" w:sz="6" w:space="0" w:color="auto"/>
                  <w:right w:val="single" w:sz="6" w:space="0" w:color="auto"/>
                </w:tcBorders>
                <w:shd w:val="clear" w:color="auto" w:fill="DBE5F1"/>
                <w:hideMark/>
              </w:tcPr>
            </w:tcPrChange>
          </w:tcPr>
          <w:p w14:paraId="53194246" w14:textId="77777777" w:rsidR="00240AA6" w:rsidRPr="00240AA6" w:rsidRDefault="00240AA6" w:rsidP="00240AA6">
            <w:pPr>
              <w:spacing w:before="0" w:after="0" w:line="240" w:lineRule="auto"/>
              <w:jc w:val="center"/>
              <w:textAlignment w:val="baseline"/>
              <w:rPr>
                <w:ins w:id="44" w:author="Isabelle Stewart" w:date="2022-05-18T12:19:00Z"/>
                <w:rFonts w:ascii="Segoe UI" w:eastAsia="Times New Roman" w:hAnsi="Segoe UI" w:cs="Segoe UI"/>
                <w:color w:val="auto"/>
                <w:sz w:val="18"/>
                <w:szCs w:val="18"/>
                <w:lang w:val="en-NZ" w:eastAsia="en-NZ"/>
              </w:rPr>
            </w:pPr>
            <w:ins w:id="45" w:author="Isabelle Stewart" w:date="2022-05-18T12:19:00Z">
              <w:r w:rsidRPr="00240AA6">
                <w:rPr>
                  <w:rFonts w:eastAsia="Times New Roman"/>
                  <w:b/>
                  <w:bCs/>
                  <w:color w:val="auto"/>
                  <w:sz w:val="22"/>
                  <w:lang w:val="en-US" w:eastAsia="en-NZ"/>
                </w:rPr>
                <w:t>Comments</w:t>
              </w:r>
              <w:r w:rsidRPr="00240AA6">
                <w:rPr>
                  <w:rFonts w:eastAsia="Times New Roman"/>
                  <w:color w:val="auto"/>
                  <w:sz w:val="22"/>
                  <w:lang w:val="en-NZ" w:eastAsia="en-NZ"/>
                </w:rPr>
                <w:t> </w:t>
              </w:r>
            </w:ins>
          </w:p>
          <w:p w14:paraId="0B105997" w14:textId="77777777" w:rsidR="00240AA6" w:rsidRPr="00240AA6" w:rsidRDefault="00240AA6" w:rsidP="00240AA6">
            <w:pPr>
              <w:spacing w:before="0" w:after="0" w:line="240" w:lineRule="auto"/>
              <w:jc w:val="center"/>
              <w:textAlignment w:val="baseline"/>
              <w:rPr>
                <w:ins w:id="46" w:author="Isabelle Stewart" w:date="2022-05-18T12:19:00Z"/>
                <w:rFonts w:ascii="Segoe UI" w:eastAsia="Times New Roman" w:hAnsi="Segoe UI" w:cs="Segoe UI"/>
                <w:color w:val="auto"/>
                <w:sz w:val="18"/>
                <w:szCs w:val="18"/>
                <w:lang w:val="en-NZ" w:eastAsia="en-NZ"/>
              </w:rPr>
            </w:pPr>
            <w:ins w:id="47" w:author="Isabelle Stewart" w:date="2022-05-18T12:19:00Z">
              <w:r w:rsidRPr="00240AA6">
                <w:rPr>
                  <w:rFonts w:eastAsia="Times New Roman"/>
                  <w:b/>
                  <w:bCs/>
                  <w:color w:val="auto"/>
                  <w:sz w:val="22"/>
                  <w:lang w:val="en-US" w:eastAsia="en-NZ"/>
                </w:rPr>
                <w:t>[If answered yes, provide further explanation]</w:t>
              </w:r>
              <w:r w:rsidRPr="00240AA6">
                <w:rPr>
                  <w:rFonts w:eastAsia="Times New Roman"/>
                  <w:color w:val="auto"/>
                  <w:sz w:val="22"/>
                  <w:lang w:val="en-NZ" w:eastAsia="en-NZ"/>
                </w:rPr>
                <w:t> </w:t>
              </w:r>
            </w:ins>
          </w:p>
        </w:tc>
      </w:tr>
      <w:tr w:rsidR="00240AA6" w:rsidRPr="00240AA6" w14:paraId="3D62E0A6" w14:textId="77777777" w:rsidTr="002751C8">
        <w:trPr>
          <w:trHeight w:val="915"/>
          <w:ins w:id="48" w:author="Isabelle Stewart" w:date="2022-05-18T12:19:00Z"/>
          <w:trPrChange w:id="49" w:author="Isabelle Stewart" w:date="2022-05-18T12:50:00Z">
            <w:trPr>
              <w:trHeight w:val="915"/>
            </w:trPr>
          </w:trPrChange>
        </w:trPr>
        <w:tc>
          <w:tcPr>
            <w:tcW w:w="4245" w:type="dxa"/>
            <w:tcBorders>
              <w:top w:val="single" w:sz="6" w:space="0" w:color="auto"/>
              <w:left w:val="single" w:sz="6" w:space="0" w:color="auto"/>
              <w:bottom w:val="single" w:sz="6" w:space="0" w:color="auto"/>
              <w:right w:val="single" w:sz="6" w:space="0" w:color="auto"/>
            </w:tcBorders>
            <w:shd w:val="clear" w:color="auto" w:fill="auto"/>
            <w:hideMark/>
            <w:tcPrChange w:id="50" w:author="Isabelle Stewart" w:date="2022-05-18T12:50:00Z">
              <w:tcPr>
                <w:tcW w:w="4245"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531E5BD8" w14:textId="25652C09" w:rsidR="00240AA6" w:rsidRDefault="00240AA6" w:rsidP="00240AA6">
            <w:pPr>
              <w:spacing w:before="0" w:after="0" w:line="240" w:lineRule="auto"/>
              <w:textAlignment w:val="baseline"/>
              <w:rPr>
                <w:ins w:id="51" w:author="Isabelle Stewart" w:date="2022-05-18T12:50:00Z"/>
                <w:rFonts w:eastAsia="Times New Roman"/>
                <w:color w:val="auto"/>
                <w:sz w:val="22"/>
                <w:lang w:val="en-NZ" w:eastAsia="en-NZ"/>
              </w:rPr>
            </w:pPr>
            <w:ins w:id="52" w:author="Isabelle Stewart" w:date="2022-05-18T12:19:00Z">
              <w:r w:rsidRPr="00240AA6">
                <w:rPr>
                  <w:rFonts w:eastAsia="Times New Roman"/>
                  <w:color w:val="auto"/>
                  <w:sz w:val="22"/>
                  <w:lang w:val="en-US" w:eastAsia="en-NZ"/>
                </w:rPr>
                <w:t>Have future climate change projections for the project location been reviewed based on relevant national or local climate projections?</w:t>
              </w:r>
              <w:r w:rsidRPr="00240AA6">
                <w:rPr>
                  <w:rFonts w:eastAsia="Times New Roman"/>
                  <w:color w:val="auto"/>
                  <w:sz w:val="22"/>
                  <w:lang w:val="en-NZ" w:eastAsia="en-NZ"/>
                </w:rPr>
                <w:t> </w:t>
              </w:r>
            </w:ins>
          </w:p>
          <w:p w14:paraId="35571C27" w14:textId="77777777" w:rsidR="002251D5" w:rsidRDefault="002251D5" w:rsidP="00240AA6">
            <w:pPr>
              <w:spacing w:before="0" w:after="0" w:line="240" w:lineRule="auto"/>
              <w:textAlignment w:val="baseline"/>
              <w:rPr>
                <w:ins w:id="53" w:author="Isabelle Stewart" w:date="2022-05-18T12:44:00Z"/>
                <w:rFonts w:eastAsia="Times New Roman"/>
                <w:color w:val="auto"/>
                <w:sz w:val="22"/>
                <w:lang w:val="en-NZ" w:eastAsia="en-NZ"/>
              </w:rPr>
            </w:pPr>
          </w:p>
          <w:p w14:paraId="5DA736E9" w14:textId="359FEB9B" w:rsidR="00DD3ABB" w:rsidRPr="00240AA6" w:rsidRDefault="00DD3ABB" w:rsidP="00240AA6">
            <w:pPr>
              <w:spacing w:before="0" w:after="0" w:line="240" w:lineRule="auto"/>
              <w:textAlignment w:val="baseline"/>
              <w:rPr>
                <w:ins w:id="54" w:author="Isabelle Stewart" w:date="2022-05-18T12:19:00Z"/>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Change w:id="55" w:author="Isabelle Stewart" w:date="2022-05-18T12:50:00Z">
              <w:tcPr>
                <w:tcW w:w="141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72F28074" w14:textId="77777777" w:rsidR="00240AA6" w:rsidRPr="00240AA6" w:rsidRDefault="00240AA6" w:rsidP="00240AA6">
            <w:pPr>
              <w:spacing w:before="0" w:after="0" w:line="240" w:lineRule="auto"/>
              <w:textAlignment w:val="baseline"/>
              <w:rPr>
                <w:ins w:id="56" w:author="Isabelle Stewart" w:date="2022-05-18T12:19:00Z"/>
                <w:rFonts w:ascii="Segoe UI" w:eastAsia="Times New Roman" w:hAnsi="Segoe UI" w:cs="Segoe UI"/>
                <w:color w:val="auto"/>
                <w:sz w:val="18"/>
                <w:szCs w:val="18"/>
                <w:lang w:val="en-NZ" w:eastAsia="en-NZ"/>
              </w:rPr>
            </w:pPr>
            <w:ins w:id="57" w:author="Isabelle Stewart" w:date="2022-05-18T12:19:00Z">
              <w:r w:rsidRPr="00240AA6">
                <w:rPr>
                  <w:rFonts w:eastAsia="Times New Roman"/>
                  <w:color w:val="auto"/>
                  <w:sz w:val="22"/>
                  <w:lang w:val="en-NZ" w:eastAsia="en-NZ"/>
                </w:rPr>
                <w:t> </w:t>
              </w:r>
            </w:ins>
          </w:p>
        </w:tc>
        <w:tc>
          <w:tcPr>
            <w:tcW w:w="3897" w:type="dxa"/>
            <w:tcBorders>
              <w:top w:val="single" w:sz="6" w:space="0" w:color="auto"/>
              <w:left w:val="single" w:sz="6" w:space="0" w:color="auto"/>
              <w:bottom w:val="single" w:sz="6" w:space="0" w:color="auto"/>
              <w:right w:val="single" w:sz="6" w:space="0" w:color="auto"/>
            </w:tcBorders>
            <w:shd w:val="clear" w:color="auto" w:fill="auto"/>
            <w:hideMark/>
            <w:tcPrChange w:id="58" w:author="Isabelle Stewart" w:date="2022-05-18T12:50:00Z">
              <w:tcPr>
                <w:tcW w:w="354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5C36CCFD" w14:textId="77777777" w:rsidR="00240AA6" w:rsidRPr="00240AA6" w:rsidRDefault="00240AA6" w:rsidP="00240AA6">
            <w:pPr>
              <w:spacing w:before="0" w:after="0" w:line="240" w:lineRule="auto"/>
              <w:textAlignment w:val="baseline"/>
              <w:rPr>
                <w:ins w:id="59" w:author="Isabelle Stewart" w:date="2022-05-18T12:19:00Z"/>
                <w:rFonts w:ascii="Segoe UI" w:eastAsia="Times New Roman" w:hAnsi="Segoe UI" w:cs="Segoe UI"/>
                <w:color w:val="auto"/>
                <w:sz w:val="18"/>
                <w:szCs w:val="18"/>
                <w:lang w:val="en-NZ" w:eastAsia="en-NZ"/>
              </w:rPr>
            </w:pPr>
            <w:ins w:id="60" w:author="Isabelle Stewart" w:date="2022-05-18T12:19:00Z">
              <w:r w:rsidRPr="00240AA6">
                <w:rPr>
                  <w:rFonts w:eastAsia="Times New Roman"/>
                  <w:color w:val="auto"/>
                  <w:sz w:val="22"/>
                  <w:lang w:val="en-NZ" w:eastAsia="en-NZ"/>
                </w:rPr>
                <w:t> </w:t>
              </w:r>
            </w:ins>
          </w:p>
        </w:tc>
      </w:tr>
      <w:tr w:rsidR="00240AA6" w:rsidRPr="00240AA6" w14:paraId="2D9D52E1" w14:textId="77777777" w:rsidTr="002751C8">
        <w:trPr>
          <w:trHeight w:val="915"/>
          <w:ins w:id="61" w:author="Isabelle Stewart" w:date="2022-05-18T12:19:00Z"/>
          <w:trPrChange w:id="62" w:author="Isabelle Stewart" w:date="2022-05-18T12:50:00Z">
            <w:trPr>
              <w:trHeight w:val="915"/>
            </w:trPr>
          </w:trPrChange>
        </w:trPr>
        <w:tc>
          <w:tcPr>
            <w:tcW w:w="4245" w:type="dxa"/>
            <w:tcBorders>
              <w:top w:val="single" w:sz="6" w:space="0" w:color="auto"/>
              <w:left w:val="single" w:sz="6" w:space="0" w:color="auto"/>
              <w:bottom w:val="single" w:sz="6" w:space="0" w:color="auto"/>
              <w:right w:val="single" w:sz="6" w:space="0" w:color="auto"/>
            </w:tcBorders>
            <w:shd w:val="clear" w:color="auto" w:fill="auto"/>
            <w:hideMark/>
            <w:tcPrChange w:id="63" w:author="Isabelle Stewart" w:date="2022-05-18T12:50:00Z">
              <w:tcPr>
                <w:tcW w:w="4245"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35EC0488" w14:textId="4EB652B2" w:rsidR="00240AA6" w:rsidRDefault="00240AA6" w:rsidP="00240AA6">
            <w:pPr>
              <w:spacing w:before="0" w:after="0" w:line="240" w:lineRule="auto"/>
              <w:textAlignment w:val="baseline"/>
              <w:rPr>
                <w:ins w:id="64" w:author="Isabelle Stewart" w:date="2022-05-18T12:44:00Z"/>
                <w:rFonts w:eastAsia="Times New Roman"/>
                <w:color w:val="auto"/>
                <w:sz w:val="22"/>
                <w:lang w:val="en-NZ" w:eastAsia="en-NZ"/>
              </w:rPr>
            </w:pPr>
            <w:ins w:id="65" w:author="Isabelle Stewart" w:date="2022-05-18T12:19:00Z">
              <w:r w:rsidRPr="00240AA6">
                <w:rPr>
                  <w:rFonts w:eastAsia="Times New Roman"/>
                  <w:color w:val="auto"/>
                  <w:sz w:val="22"/>
                  <w:lang w:val="en-US" w:eastAsia="en-NZ"/>
                </w:rPr>
                <w:t>Has the project area been impacted previously by extreme climate events? Please indicate which events.</w:t>
              </w:r>
              <w:r w:rsidRPr="00240AA6">
                <w:rPr>
                  <w:rFonts w:eastAsia="Times New Roman"/>
                  <w:color w:val="auto"/>
                  <w:sz w:val="22"/>
                  <w:lang w:val="en-NZ" w:eastAsia="en-NZ"/>
                </w:rPr>
                <w:t> </w:t>
              </w:r>
            </w:ins>
          </w:p>
          <w:p w14:paraId="438F5FB7" w14:textId="3643029F" w:rsidR="00DD3ABB" w:rsidRDefault="00DD3ABB" w:rsidP="00240AA6">
            <w:pPr>
              <w:spacing w:before="0" w:after="0" w:line="240" w:lineRule="auto"/>
              <w:textAlignment w:val="baseline"/>
              <w:rPr>
                <w:ins w:id="66" w:author="Isabelle Stewart" w:date="2022-05-18T12:44:00Z"/>
                <w:rFonts w:eastAsia="Times New Roman"/>
                <w:color w:val="auto"/>
                <w:sz w:val="22"/>
                <w:lang w:val="en-NZ" w:eastAsia="en-NZ"/>
              </w:rPr>
            </w:pPr>
          </w:p>
          <w:p w14:paraId="43C85279" w14:textId="77777777" w:rsidR="001B47A3" w:rsidRDefault="001B47A3" w:rsidP="00240AA6">
            <w:pPr>
              <w:spacing w:before="0" w:after="0" w:line="240" w:lineRule="auto"/>
              <w:textAlignment w:val="baseline"/>
              <w:rPr>
                <w:ins w:id="67" w:author="Isabelle Stewart" w:date="2022-05-18T12:44:00Z"/>
                <w:rFonts w:eastAsia="Times New Roman"/>
                <w:color w:val="auto"/>
                <w:sz w:val="22"/>
                <w:lang w:val="en-NZ" w:eastAsia="en-NZ"/>
              </w:rPr>
            </w:pPr>
          </w:p>
          <w:p w14:paraId="155118DF" w14:textId="1701AA39" w:rsidR="00DD3ABB" w:rsidRPr="00240AA6" w:rsidRDefault="00DD3ABB" w:rsidP="00240AA6">
            <w:pPr>
              <w:spacing w:before="0" w:after="0" w:line="240" w:lineRule="auto"/>
              <w:textAlignment w:val="baseline"/>
              <w:rPr>
                <w:ins w:id="68" w:author="Isabelle Stewart" w:date="2022-05-18T12:19:00Z"/>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Change w:id="69" w:author="Isabelle Stewart" w:date="2022-05-18T12:50:00Z">
              <w:tcPr>
                <w:tcW w:w="141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6333F14F" w14:textId="77777777" w:rsidR="00240AA6" w:rsidRPr="00240AA6" w:rsidRDefault="00240AA6" w:rsidP="00240AA6">
            <w:pPr>
              <w:spacing w:before="0" w:after="0" w:line="240" w:lineRule="auto"/>
              <w:textAlignment w:val="baseline"/>
              <w:rPr>
                <w:ins w:id="70" w:author="Isabelle Stewart" w:date="2022-05-18T12:19:00Z"/>
                <w:rFonts w:ascii="Segoe UI" w:eastAsia="Times New Roman" w:hAnsi="Segoe UI" w:cs="Segoe UI"/>
                <w:color w:val="auto"/>
                <w:sz w:val="18"/>
                <w:szCs w:val="18"/>
                <w:lang w:val="en-NZ" w:eastAsia="en-NZ"/>
              </w:rPr>
            </w:pPr>
            <w:ins w:id="71" w:author="Isabelle Stewart" w:date="2022-05-18T12:19:00Z">
              <w:r w:rsidRPr="00240AA6">
                <w:rPr>
                  <w:rFonts w:eastAsia="Times New Roman"/>
                  <w:color w:val="auto"/>
                  <w:sz w:val="22"/>
                  <w:lang w:val="en-NZ" w:eastAsia="en-NZ"/>
                </w:rPr>
                <w:t> </w:t>
              </w:r>
            </w:ins>
          </w:p>
        </w:tc>
        <w:tc>
          <w:tcPr>
            <w:tcW w:w="3897" w:type="dxa"/>
            <w:tcBorders>
              <w:top w:val="single" w:sz="6" w:space="0" w:color="auto"/>
              <w:left w:val="single" w:sz="6" w:space="0" w:color="auto"/>
              <w:bottom w:val="single" w:sz="6" w:space="0" w:color="auto"/>
              <w:right w:val="single" w:sz="6" w:space="0" w:color="auto"/>
            </w:tcBorders>
            <w:shd w:val="clear" w:color="auto" w:fill="auto"/>
            <w:hideMark/>
            <w:tcPrChange w:id="72" w:author="Isabelle Stewart" w:date="2022-05-18T12:50:00Z">
              <w:tcPr>
                <w:tcW w:w="354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5ABD5CC8" w14:textId="77777777" w:rsidR="00240AA6" w:rsidRPr="00240AA6" w:rsidRDefault="00240AA6" w:rsidP="00240AA6">
            <w:pPr>
              <w:spacing w:before="0" w:after="0" w:line="240" w:lineRule="auto"/>
              <w:textAlignment w:val="baseline"/>
              <w:rPr>
                <w:ins w:id="73" w:author="Isabelle Stewart" w:date="2022-05-18T12:19:00Z"/>
                <w:rFonts w:ascii="Segoe UI" w:eastAsia="Times New Roman" w:hAnsi="Segoe UI" w:cs="Segoe UI"/>
                <w:color w:val="auto"/>
                <w:sz w:val="18"/>
                <w:szCs w:val="18"/>
                <w:lang w:val="en-NZ" w:eastAsia="en-NZ"/>
              </w:rPr>
            </w:pPr>
            <w:ins w:id="74" w:author="Isabelle Stewart" w:date="2022-05-18T12:19:00Z">
              <w:r w:rsidRPr="00240AA6">
                <w:rPr>
                  <w:rFonts w:eastAsia="Times New Roman"/>
                  <w:color w:val="auto"/>
                  <w:sz w:val="22"/>
                  <w:lang w:val="en-NZ" w:eastAsia="en-NZ"/>
                </w:rPr>
                <w:t> </w:t>
              </w:r>
            </w:ins>
          </w:p>
        </w:tc>
      </w:tr>
      <w:tr w:rsidR="00240AA6" w:rsidRPr="00240AA6" w14:paraId="241E41C0" w14:textId="77777777" w:rsidTr="002751C8">
        <w:trPr>
          <w:trHeight w:val="997"/>
          <w:ins w:id="75" w:author="Isabelle Stewart" w:date="2022-05-18T12:19:00Z"/>
          <w:trPrChange w:id="76" w:author="Isabelle Stewart" w:date="2022-05-18T12:50:00Z">
            <w:trPr>
              <w:trHeight w:val="510"/>
            </w:trPr>
          </w:trPrChange>
        </w:trPr>
        <w:tc>
          <w:tcPr>
            <w:tcW w:w="4245" w:type="dxa"/>
            <w:tcBorders>
              <w:top w:val="single" w:sz="6" w:space="0" w:color="auto"/>
              <w:left w:val="single" w:sz="6" w:space="0" w:color="auto"/>
              <w:bottom w:val="single" w:sz="6" w:space="0" w:color="auto"/>
              <w:right w:val="single" w:sz="6" w:space="0" w:color="auto"/>
            </w:tcBorders>
            <w:shd w:val="clear" w:color="auto" w:fill="auto"/>
            <w:hideMark/>
            <w:tcPrChange w:id="77" w:author="Isabelle Stewart" w:date="2022-05-18T12:50:00Z">
              <w:tcPr>
                <w:tcW w:w="4245"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75BADABB" w14:textId="77777777" w:rsidR="00240AA6" w:rsidRDefault="00240AA6" w:rsidP="00240AA6">
            <w:pPr>
              <w:spacing w:before="0" w:after="0" w:line="240" w:lineRule="auto"/>
              <w:textAlignment w:val="baseline"/>
              <w:rPr>
                <w:ins w:id="78" w:author="Isabelle Stewart" w:date="2022-05-18T12:44:00Z"/>
                <w:rFonts w:eastAsia="Times New Roman"/>
                <w:color w:val="auto"/>
                <w:sz w:val="22"/>
                <w:lang w:val="en-NZ" w:eastAsia="en-NZ"/>
              </w:rPr>
            </w:pPr>
            <w:ins w:id="79" w:author="Isabelle Stewart" w:date="2022-05-18T12:19:00Z">
              <w:r w:rsidRPr="00240AA6">
                <w:rPr>
                  <w:rFonts w:eastAsia="Times New Roman"/>
                  <w:color w:val="auto"/>
                  <w:sz w:val="22"/>
                  <w:lang w:val="en-US" w:eastAsia="en-NZ"/>
                </w:rPr>
                <w:t>Is the project located in or adjacent to a flood plain or flood prone area? </w:t>
              </w:r>
              <w:r w:rsidRPr="00240AA6">
                <w:rPr>
                  <w:rFonts w:eastAsia="Times New Roman"/>
                  <w:color w:val="auto"/>
                  <w:sz w:val="22"/>
                  <w:lang w:val="en-NZ" w:eastAsia="en-NZ"/>
                </w:rPr>
                <w:t> </w:t>
              </w:r>
            </w:ins>
          </w:p>
          <w:p w14:paraId="146857CC" w14:textId="3DC48D9F" w:rsidR="00DD3ABB" w:rsidRDefault="00DD3ABB" w:rsidP="00240AA6">
            <w:pPr>
              <w:spacing w:before="0" w:after="0" w:line="240" w:lineRule="auto"/>
              <w:textAlignment w:val="baseline"/>
              <w:rPr>
                <w:ins w:id="80" w:author="Isabelle Stewart" w:date="2022-05-18T12:44:00Z"/>
                <w:rFonts w:eastAsia="Times New Roman"/>
                <w:color w:val="auto"/>
                <w:sz w:val="22"/>
                <w:lang w:val="en-NZ" w:eastAsia="en-NZ"/>
              </w:rPr>
            </w:pPr>
          </w:p>
          <w:p w14:paraId="3879DDE9" w14:textId="77777777" w:rsidR="001B47A3" w:rsidRDefault="001B47A3" w:rsidP="00240AA6">
            <w:pPr>
              <w:spacing w:before="0" w:after="0" w:line="240" w:lineRule="auto"/>
              <w:textAlignment w:val="baseline"/>
              <w:rPr>
                <w:ins w:id="81" w:author="Isabelle Stewart" w:date="2022-05-18T12:44:00Z"/>
                <w:rFonts w:eastAsia="Times New Roman"/>
                <w:color w:val="auto"/>
                <w:sz w:val="22"/>
                <w:lang w:val="en-NZ" w:eastAsia="en-NZ"/>
              </w:rPr>
            </w:pPr>
          </w:p>
          <w:p w14:paraId="36DEF6F7" w14:textId="77777777" w:rsidR="00DD3ABB" w:rsidRDefault="00DD3ABB" w:rsidP="00240AA6">
            <w:pPr>
              <w:spacing w:before="0" w:after="0" w:line="240" w:lineRule="auto"/>
              <w:textAlignment w:val="baseline"/>
              <w:rPr>
                <w:ins w:id="82" w:author="Isabelle Stewart" w:date="2022-05-18T12:44:00Z"/>
                <w:rFonts w:eastAsia="Times New Roman"/>
                <w:color w:val="auto"/>
                <w:sz w:val="22"/>
                <w:lang w:val="en-NZ" w:eastAsia="en-NZ"/>
              </w:rPr>
            </w:pPr>
          </w:p>
          <w:p w14:paraId="07813CA3" w14:textId="1C661CB7" w:rsidR="00DD3ABB" w:rsidRPr="00240AA6" w:rsidRDefault="00DD3ABB" w:rsidP="00240AA6">
            <w:pPr>
              <w:spacing w:before="0" w:after="0" w:line="240" w:lineRule="auto"/>
              <w:textAlignment w:val="baseline"/>
              <w:rPr>
                <w:ins w:id="83" w:author="Isabelle Stewart" w:date="2022-05-18T12:19:00Z"/>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Change w:id="84" w:author="Isabelle Stewart" w:date="2022-05-18T12:50:00Z">
              <w:tcPr>
                <w:tcW w:w="141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03FFE3DA" w14:textId="77777777" w:rsidR="00240AA6" w:rsidRPr="00240AA6" w:rsidRDefault="00240AA6" w:rsidP="00240AA6">
            <w:pPr>
              <w:spacing w:before="0" w:after="0" w:line="240" w:lineRule="auto"/>
              <w:textAlignment w:val="baseline"/>
              <w:rPr>
                <w:ins w:id="85" w:author="Isabelle Stewart" w:date="2022-05-18T12:19:00Z"/>
                <w:rFonts w:ascii="Segoe UI" w:eastAsia="Times New Roman" w:hAnsi="Segoe UI" w:cs="Segoe UI"/>
                <w:color w:val="auto"/>
                <w:sz w:val="18"/>
                <w:szCs w:val="18"/>
                <w:lang w:val="en-NZ" w:eastAsia="en-NZ"/>
              </w:rPr>
            </w:pPr>
            <w:ins w:id="86" w:author="Isabelle Stewart" w:date="2022-05-18T12:19:00Z">
              <w:r w:rsidRPr="00240AA6">
                <w:rPr>
                  <w:rFonts w:eastAsia="Times New Roman"/>
                  <w:color w:val="auto"/>
                  <w:sz w:val="22"/>
                  <w:lang w:val="en-NZ" w:eastAsia="en-NZ"/>
                </w:rPr>
                <w:t> </w:t>
              </w:r>
            </w:ins>
          </w:p>
        </w:tc>
        <w:tc>
          <w:tcPr>
            <w:tcW w:w="3897" w:type="dxa"/>
            <w:tcBorders>
              <w:top w:val="single" w:sz="6" w:space="0" w:color="auto"/>
              <w:left w:val="single" w:sz="6" w:space="0" w:color="auto"/>
              <w:bottom w:val="single" w:sz="6" w:space="0" w:color="auto"/>
              <w:right w:val="single" w:sz="6" w:space="0" w:color="auto"/>
            </w:tcBorders>
            <w:shd w:val="clear" w:color="auto" w:fill="auto"/>
            <w:hideMark/>
            <w:tcPrChange w:id="87" w:author="Isabelle Stewart" w:date="2022-05-18T12:50:00Z">
              <w:tcPr>
                <w:tcW w:w="354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0AD4E33D" w14:textId="77777777" w:rsidR="00240AA6" w:rsidRPr="00240AA6" w:rsidRDefault="00240AA6" w:rsidP="00240AA6">
            <w:pPr>
              <w:spacing w:before="0" w:after="0" w:line="240" w:lineRule="auto"/>
              <w:textAlignment w:val="baseline"/>
              <w:rPr>
                <w:ins w:id="88" w:author="Isabelle Stewart" w:date="2022-05-18T12:19:00Z"/>
                <w:rFonts w:ascii="Segoe UI" w:eastAsia="Times New Roman" w:hAnsi="Segoe UI" w:cs="Segoe UI"/>
                <w:color w:val="auto"/>
                <w:sz w:val="18"/>
                <w:szCs w:val="18"/>
                <w:lang w:val="en-NZ" w:eastAsia="en-NZ"/>
              </w:rPr>
            </w:pPr>
            <w:ins w:id="89" w:author="Isabelle Stewart" w:date="2022-05-18T12:19:00Z">
              <w:r w:rsidRPr="00240AA6">
                <w:rPr>
                  <w:rFonts w:eastAsia="Times New Roman"/>
                  <w:color w:val="auto"/>
                  <w:sz w:val="22"/>
                  <w:lang w:val="en-NZ" w:eastAsia="en-NZ"/>
                </w:rPr>
                <w:t> </w:t>
              </w:r>
            </w:ins>
          </w:p>
        </w:tc>
      </w:tr>
      <w:tr w:rsidR="00240AA6" w:rsidRPr="00240AA6" w14:paraId="4885634E" w14:textId="77777777" w:rsidTr="002751C8">
        <w:trPr>
          <w:trHeight w:val="495"/>
          <w:ins w:id="90" w:author="Isabelle Stewart" w:date="2022-05-18T12:19:00Z"/>
          <w:trPrChange w:id="91" w:author="Isabelle Stewart" w:date="2022-05-18T12:50:00Z">
            <w:trPr>
              <w:trHeight w:val="495"/>
            </w:trPr>
          </w:trPrChange>
        </w:trPr>
        <w:tc>
          <w:tcPr>
            <w:tcW w:w="4245" w:type="dxa"/>
            <w:tcBorders>
              <w:top w:val="single" w:sz="6" w:space="0" w:color="auto"/>
              <w:left w:val="single" w:sz="6" w:space="0" w:color="auto"/>
              <w:bottom w:val="single" w:sz="6" w:space="0" w:color="auto"/>
              <w:right w:val="single" w:sz="6" w:space="0" w:color="auto"/>
            </w:tcBorders>
            <w:shd w:val="clear" w:color="auto" w:fill="auto"/>
            <w:hideMark/>
            <w:tcPrChange w:id="92" w:author="Isabelle Stewart" w:date="2022-05-18T12:50:00Z">
              <w:tcPr>
                <w:tcW w:w="4245"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1BE3B6EC" w14:textId="5F57C3D8" w:rsidR="00240AA6" w:rsidRDefault="00240AA6" w:rsidP="00240AA6">
            <w:pPr>
              <w:spacing w:before="0" w:after="0" w:line="240" w:lineRule="auto"/>
              <w:textAlignment w:val="baseline"/>
              <w:rPr>
                <w:ins w:id="93" w:author="Isabelle Stewart" w:date="2022-05-18T12:50:00Z"/>
                <w:rFonts w:eastAsia="Times New Roman"/>
                <w:color w:val="auto"/>
                <w:sz w:val="22"/>
                <w:lang w:val="en-NZ" w:eastAsia="en-NZ"/>
              </w:rPr>
            </w:pPr>
            <w:ins w:id="94" w:author="Isabelle Stewart" w:date="2022-05-18T12:19:00Z">
              <w:r w:rsidRPr="00240AA6">
                <w:rPr>
                  <w:rFonts w:eastAsia="Times New Roman"/>
                  <w:color w:val="auto"/>
                  <w:sz w:val="22"/>
                  <w:lang w:val="en-US" w:eastAsia="en-NZ"/>
                </w:rPr>
                <w:t xml:space="preserve">Is the project located adjacent to the coastline, tidally influenced waterway or within an area with potential for high or </w:t>
              </w:r>
              <w:proofErr w:type="gramStart"/>
              <w:r w:rsidRPr="00240AA6">
                <w:rPr>
                  <w:rFonts w:eastAsia="Times New Roman"/>
                  <w:color w:val="auto"/>
                  <w:sz w:val="22"/>
                  <w:lang w:val="en-US" w:eastAsia="en-NZ"/>
                </w:rPr>
                <w:t>tidally-influenced</w:t>
              </w:r>
              <w:proofErr w:type="gramEnd"/>
              <w:r w:rsidRPr="00240AA6">
                <w:rPr>
                  <w:rFonts w:eastAsia="Times New Roman"/>
                  <w:color w:val="auto"/>
                  <w:sz w:val="22"/>
                  <w:lang w:val="en-US" w:eastAsia="en-NZ"/>
                </w:rPr>
                <w:t xml:space="preserve"> groundwater levels?</w:t>
              </w:r>
              <w:r w:rsidRPr="00240AA6">
                <w:rPr>
                  <w:rFonts w:eastAsia="Times New Roman"/>
                  <w:color w:val="auto"/>
                  <w:sz w:val="22"/>
                  <w:lang w:val="en-NZ" w:eastAsia="en-NZ"/>
                </w:rPr>
                <w:t> </w:t>
              </w:r>
            </w:ins>
          </w:p>
          <w:p w14:paraId="45013034" w14:textId="77777777" w:rsidR="002251D5" w:rsidRDefault="002251D5" w:rsidP="00240AA6">
            <w:pPr>
              <w:spacing w:before="0" w:after="0" w:line="240" w:lineRule="auto"/>
              <w:textAlignment w:val="baseline"/>
              <w:rPr>
                <w:ins w:id="95" w:author="Isabelle Stewart" w:date="2022-05-18T12:44:00Z"/>
                <w:rFonts w:eastAsia="Times New Roman"/>
                <w:color w:val="auto"/>
                <w:sz w:val="22"/>
                <w:lang w:val="en-NZ" w:eastAsia="en-NZ"/>
              </w:rPr>
            </w:pPr>
          </w:p>
          <w:p w14:paraId="37CD2B22" w14:textId="22B52F49" w:rsidR="00DD3ABB" w:rsidRPr="00240AA6" w:rsidRDefault="00DD3ABB" w:rsidP="00240AA6">
            <w:pPr>
              <w:spacing w:before="0" w:after="0" w:line="240" w:lineRule="auto"/>
              <w:textAlignment w:val="baseline"/>
              <w:rPr>
                <w:ins w:id="96" w:author="Isabelle Stewart" w:date="2022-05-18T12:19:00Z"/>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Change w:id="97" w:author="Isabelle Stewart" w:date="2022-05-18T12:50:00Z">
              <w:tcPr>
                <w:tcW w:w="141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54FC7CA9" w14:textId="77777777" w:rsidR="00240AA6" w:rsidRPr="00240AA6" w:rsidRDefault="00240AA6" w:rsidP="00240AA6">
            <w:pPr>
              <w:spacing w:before="0" w:after="0" w:line="240" w:lineRule="auto"/>
              <w:textAlignment w:val="baseline"/>
              <w:rPr>
                <w:ins w:id="98" w:author="Isabelle Stewart" w:date="2022-05-18T12:19:00Z"/>
                <w:rFonts w:ascii="Segoe UI" w:eastAsia="Times New Roman" w:hAnsi="Segoe UI" w:cs="Segoe UI"/>
                <w:color w:val="auto"/>
                <w:sz w:val="18"/>
                <w:szCs w:val="18"/>
                <w:lang w:val="en-NZ" w:eastAsia="en-NZ"/>
              </w:rPr>
            </w:pPr>
            <w:ins w:id="99" w:author="Isabelle Stewart" w:date="2022-05-18T12:19:00Z">
              <w:r w:rsidRPr="00240AA6">
                <w:rPr>
                  <w:rFonts w:eastAsia="Times New Roman"/>
                  <w:color w:val="auto"/>
                  <w:sz w:val="22"/>
                  <w:lang w:val="en-NZ" w:eastAsia="en-NZ"/>
                </w:rPr>
                <w:t> </w:t>
              </w:r>
            </w:ins>
          </w:p>
        </w:tc>
        <w:tc>
          <w:tcPr>
            <w:tcW w:w="3897" w:type="dxa"/>
            <w:tcBorders>
              <w:top w:val="single" w:sz="6" w:space="0" w:color="auto"/>
              <w:left w:val="single" w:sz="6" w:space="0" w:color="auto"/>
              <w:bottom w:val="single" w:sz="6" w:space="0" w:color="auto"/>
              <w:right w:val="single" w:sz="6" w:space="0" w:color="auto"/>
            </w:tcBorders>
            <w:shd w:val="clear" w:color="auto" w:fill="auto"/>
            <w:hideMark/>
            <w:tcPrChange w:id="100" w:author="Isabelle Stewart" w:date="2022-05-18T12:50:00Z">
              <w:tcPr>
                <w:tcW w:w="354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754739E8" w14:textId="77777777" w:rsidR="00240AA6" w:rsidRPr="00240AA6" w:rsidRDefault="00240AA6" w:rsidP="00240AA6">
            <w:pPr>
              <w:spacing w:before="0" w:after="0" w:line="240" w:lineRule="auto"/>
              <w:textAlignment w:val="baseline"/>
              <w:rPr>
                <w:ins w:id="101" w:author="Isabelle Stewart" w:date="2022-05-18T12:19:00Z"/>
                <w:rFonts w:ascii="Segoe UI" w:eastAsia="Times New Roman" w:hAnsi="Segoe UI" w:cs="Segoe UI"/>
                <w:color w:val="auto"/>
                <w:sz w:val="18"/>
                <w:szCs w:val="18"/>
                <w:lang w:val="en-NZ" w:eastAsia="en-NZ"/>
              </w:rPr>
            </w:pPr>
            <w:ins w:id="102" w:author="Isabelle Stewart" w:date="2022-05-18T12:19:00Z">
              <w:r w:rsidRPr="00240AA6">
                <w:rPr>
                  <w:rFonts w:eastAsia="Times New Roman"/>
                  <w:color w:val="auto"/>
                  <w:sz w:val="22"/>
                  <w:lang w:val="en-NZ" w:eastAsia="en-NZ"/>
                </w:rPr>
                <w:t> </w:t>
              </w:r>
            </w:ins>
          </w:p>
        </w:tc>
      </w:tr>
      <w:tr w:rsidR="00240AA6" w:rsidRPr="00240AA6" w14:paraId="7000ABE9" w14:textId="77777777" w:rsidTr="002751C8">
        <w:trPr>
          <w:trHeight w:val="941"/>
          <w:ins w:id="103" w:author="Isabelle Stewart" w:date="2022-05-18T12:19:00Z"/>
          <w:trPrChange w:id="104" w:author="Isabelle Stewart" w:date="2022-05-18T12:50:00Z">
            <w:trPr>
              <w:trHeight w:val="495"/>
            </w:trPr>
          </w:trPrChange>
        </w:trPr>
        <w:tc>
          <w:tcPr>
            <w:tcW w:w="4245" w:type="dxa"/>
            <w:tcBorders>
              <w:top w:val="single" w:sz="6" w:space="0" w:color="auto"/>
              <w:left w:val="single" w:sz="6" w:space="0" w:color="auto"/>
              <w:bottom w:val="single" w:sz="6" w:space="0" w:color="auto"/>
              <w:right w:val="single" w:sz="6" w:space="0" w:color="auto"/>
            </w:tcBorders>
            <w:shd w:val="clear" w:color="auto" w:fill="auto"/>
            <w:hideMark/>
            <w:tcPrChange w:id="105" w:author="Isabelle Stewart" w:date="2022-05-18T12:50:00Z">
              <w:tcPr>
                <w:tcW w:w="4245"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7C0DC598" w14:textId="77777777" w:rsidR="00240AA6" w:rsidRDefault="00240AA6" w:rsidP="00240AA6">
            <w:pPr>
              <w:spacing w:before="0" w:after="0" w:line="240" w:lineRule="auto"/>
              <w:textAlignment w:val="baseline"/>
              <w:rPr>
                <w:ins w:id="106" w:author="Isabelle Stewart" w:date="2022-05-18T12:43:00Z"/>
                <w:rFonts w:eastAsia="Times New Roman"/>
                <w:color w:val="auto"/>
                <w:sz w:val="22"/>
                <w:lang w:val="en-NZ" w:eastAsia="en-NZ"/>
              </w:rPr>
            </w:pPr>
            <w:ins w:id="107" w:author="Isabelle Stewart" w:date="2022-05-18T12:19:00Z">
              <w:r w:rsidRPr="00240AA6">
                <w:rPr>
                  <w:rFonts w:eastAsia="Times New Roman"/>
                  <w:color w:val="auto"/>
                  <w:sz w:val="22"/>
                  <w:lang w:val="en-US" w:eastAsia="en-NZ"/>
                </w:rPr>
                <w:t>Is the project located in an area with potential bushfire risk?</w:t>
              </w:r>
              <w:r w:rsidRPr="00240AA6">
                <w:rPr>
                  <w:rFonts w:eastAsia="Times New Roman"/>
                  <w:color w:val="auto"/>
                  <w:sz w:val="22"/>
                  <w:lang w:val="en-NZ" w:eastAsia="en-NZ"/>
                </w:rPr>
                <w:t> </w:t>
              </w:r>
            </w:ins>
          </w:p>
          <w:p w14:paraId="01CC55BB" w14:textId="09ED4671" w:rsidR="00DD3ABB" w:rsidRDefault="00DD3ABB" w:rsidP="00240AA6">
            <w:pPr>
              <w:spacing w:before="0" w:after="0" w:line="240" w:lineRule="auto"/>
              <w:textAlignment w:val="baseline"/>
              <w:rPr>
                <w:ins w:id="108" w:author="Isabelle Stewart" w:date="2022-05-18T12:44:00Z"/>
                <w:rFonts w:eastAsia="Times New Roman"/>
                <w:color w:val="auto"/>
                <w:sz w:val="22"/>
                <w:lang w:val="en-NZ" w:eastAsia="en-NZ"/>
              </w:rPr>
            </w:pPr>
          </w:p>
          <w:p w14:paraId="6EB41432" w14:textId="24B0FB4B" w:rsidR="00DD3ABB" w:rsidRDefault="00DD3ABB" w:rsidP="00240AA6">
            <w:pPr>
              <w:spacing w:before="0" w:after="0" w:line="240" w:lineRule="auto"/>
              <w:textAlignment w:val="baseline"/>
              <w:rPr>
                <w:ins w:id="109" w:author="Isabelle Stewart" w:date="2022-05-18T12:44:00Z"/>
                <w:rFonts w:eastAsia="Times New Roman"/>
                <w:color w:val="auto"/>
                <w:sz w:val="22"/>
                <w:lang w:val="en-NZ" w:eastAsia="en-NZ"/>
              </w:rPr>
            </w:pPr>
          </w:p>
          <w:p w14:paraId="34A51FDF" w14:textId="77777777" w:rsidR="001B47A3" w:rsidRDefault="001B47A3" w:rsidP="00240AA6">
            <w:pPr>
              <w:spacing w:before="0" w:after="0" w:line="240" w:lineRule="auto"/>
              <w:textAlignment w:val="baseline"/>
              <w:rPr>
                <w:ins w:id="110" w:author="Isabelle Stewart" w:date="2022-05-18T12:43:00Z"/>
                <w:rFonts w:eastAsia="Times New Roman"/>
                <w:color w:val="auto"/>
                <w:sz w:val="22"/>
                <w:lang w:val="en-NZ" w:eastAsia="en-NZ"/>
              </w:rPr>
            </w:pPr>
          </w:p>
          <w:p w14:paraId="403F8213" w14:textId="1324B1F9" w:rsidR="00DD3ABB" w:rsidRPr="00240AA6" w:rsidRDefault="00DD3ABB" w:rsidP="00240AA6">
            <w:pPr>
              <w:spacing w:before="0" w:after="0" w:line="240" w:lineRule="auto"/>
              <w:textAlignment w:val="baseline"/>
              <w:rPr>
                <w:ins w:id="111" w:author="Isabelle Stewart" w:date="2022-05-18T12:19:00Z"/>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Change w:id="112" w:author="Isabelle Stewart" w:date="2022-05-18T12:50:00Z">
              <w:tcPr>
                <w:tcW w:w="141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5F6DEB77" w14:textId="77777777" w:rsidR="00240AA6" w:rsidRPr="00240AA6" w:rsidRDefault="00240AA6" w:rsidP="00240AA6">
            <w:pPr>
              <w:spacing w:before="0" w:after="0" w:line="240" w:lineRule="auto"/>
              <w:textAlignment w:val="baseline"/>
              <w:rPr>
                <w:ins w:id="113" w:author="Isabelle Stewart" w:date="2022-05-18T12:19:00Z"/>
                <w:rFonts w:ascii="Segoe UI" w:eastAsia="Times New Roman" w:hAnsi="Segoe UI" w:cs="Segoe UI"/>
                <w:color w:val="auto"/>
                <w:sz w:val="18"/>
                <w:szCs w:val="18"/>
                <w:lang w:val="en-NZ" w:eastAsia="en-NZ"/>
              </w:rPr>
            </w:pPr>
            <w:ins w:id="114" w:author="Isabelle Stewart" w:date="2022-05-18T12:19:00Z">
              <w:r w:rsidRPr="00240AA6">
                <w:rPr>
                  <w:rFonts w:eastAsia="Times New Roman"/>
                  <w:color w:val="auto"/>
                  <w:sz w:val="22"/>
                  <w:lang w:val="en-NZ" w:eastAsia="en-NZ"/>
                </w:rPr>
                <w:t> </w:t>
              </w:r>
            </w:ins>
          </w:p>
        </w:tc>
        <w:tc>
          <w:tcPr>
            <w:tcW w:w="3897" w:type="dxa"/>
            <w:tcBorders>
              <w:top w:val="single" w:sz="6" w:space="0" w:color="auto"/>
              <w:left w:val="single" w:sz="6" w:space="0" w:color="auto"/>
              <w:bottom w:val="single" w:sz="6" w:space="0" w:color="auto"/>
              <w:right w:val="single" w:sz="6" w:space="0" w:color="auto"/>
            </w:tcBorders>
            <w:shd w:val="clear" w:color="auto" w:fill="auto"/>
            <w:hideMark/>
            <w:tcPrChange w:id="115" w:author="Isabelle Stewart" w:date="2022-05-18T12:50:00Z">
              <w:tcPr>
                <w:tcW w:w="354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16EF28E6" w14:textId="77777777" w:rsidR="00240AA6" w:rsidRPr="00240AA6" w:rsidRDefault="00240AA6" w:rsidP="00240AA6">
            <w:pPr>
              <w:spacing w:before="0" w:after="0" w:line="240" w:lineRule="auto"/>
              <w:textAlignment w:val="baseline"/>
              <w:rPr>
                <w:ins w:id="116" w:author="Isabelle Stewart" w:date="2022-05-18T12:19:00Z"/>
                <w:rFonts w:ascii="Segoe UI" w:eastAsia="Times New Roman" w:hAnsi="Segoe UI" w:cs="Segoe UI"/>
                <w:color w:val="auto"/>
                <w:sz w:val="18"/>
                <w:szCs w:val="18"/>
                <w:lang w:val="en-NZ" w:eastAsia="en-NZ"/>
              </w:rPr>
            </w:pPr>
            <w:ins w:id="117" w:author="Isabelle Stewart" w:date="2022-05-18T12:19:00Z">
              <w:r w:rsidRPr="00240AA6">
                <w:rPr>
                  <w:rFonts w:eastAsia="Times New Roman"/>
                  <w:color w:val="auto"/>
                  <w:sz w:val="22"/>
                  <w:lang w:val="en-NZ" w:eastAsia="en-NZ"/>
                </w:rPr>
                <w:t> </w:t>
              </w:r>
            </w:ins>
          </w:p>
        </w:tc>
      </w:tr>
      <w:tr w:rsidR="00240AA6" w:rsidRPr="00240AA6" w14:paraId="76852E10" w14:textId="77777777" w:rsidTr="002751C8">
        <w:trPr>
          <w:trHeight w:val="495"/>
          <w:ins w:id="118" w:author="Isabelle Stewart" w:date="2022-05-18T12:19:00Z"/>
          <w:trPrChange w:id="119" w:author="Isabelle Stewart" w:date="2022-05-18T12:50:00Z">
            <w:trPr>
              <w:trHeight w:val="495"/>
            </w:trPr>
          </w:trPrChange>
        </w:trPr>
        <w:tc>
          <w:tcPr>
            <w:tcW w:w="4245" w:type="dxa"/>
            <w:tcBorders>
              <w:top w:val="single" w:sz="6" w:space="0" w:color="auto"/>
              <w:left w:val="single" w:sz="6" w:space="0" w:color="auto"/>
              <w:bottom w:val="single" w:sz="6" w:space="0" w:color="auto"/>
              <w:right w:val="single" w:sz="6" w:space="0" w:color="auto"/>
            </w:tcBorders>
            <w:shd w:val="clear" w:color="auto" w:fill="auto"/>
            <w:hideMark/>
            <w:tcPrChange w:id="120" w:author="Isabelle Stewart" w:date="2022-05-18T12:50:00Z">
              <w:tcPr>
                <w:tcW w:w="4245"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600C6BF6" w14:textId="77777777" w:rsidR="00240AA6" w:rsidRDefault="00240AA6" w:rsidP="00240AA6">
            <w:pPr>
              <w:spacing w:before="0" w:after="0" w:line="240" w:lineRule="auto"/>
              <w:textAlignment w:val="baseline"/>
              <w:rPr>
                <w:ins w:id="121" w:author="Isabelle Stewart" w:date="2022-05-18T12:44:00Z"/>
                <w:rFonts w:eastAsia="Times New Roman"/>
                <w:color w:val="auto"/>
                <w:sz w:val="22"/>
                <w:lang w:val="en-NZ" w:eastAsia="en-NZ"/>
              </w:rPr>
            </w:pPr>
            <w:ins w:id="122" w:author="Isabelle Stewart" w:date="2022-05-18T12:19:00Z">
              <w:r w:rsidRPr="00240AA6">
                <w:rPr>
                  <w:rFonts w:eastAsia="Times New Roman"/>
                  <w:color w:val="auto"/>
                  <w:sz w:val="22"/>
                  <w:lang w:val="en-US" w:eastAsia="en-NZ"/>
                </w:rPr>
                <w:t>Have risks to the building elements, operation or occupants been identified?</w:t>
              </w:r>
              <w:r w:rsidRPr="00240AA6">
                <w:rPr>
                  <w:rFonts w:eastAsia="Times New Roman"/>
                  <w:color w:val="auto"/>
                  <w:sz w:val="22"/>
                  <w:lang w:val="en-NZ" w:eastAsia="en-NZ"/>
                </w:rPr>
                <w:t> </w:t>
              </w:r>
            </w:ins>
          </w:p>
          <w:p w14:paraId="486EE805" w14:textId="0DCBA99E" w:rsidR="00DD3ABB" w:rsidRDefault="00DD3ABB" w:rsidP="00240AA6">
            <w:pPr>
              <w:spacing w:before="0" w:after="0" w:line="240" w:lineRule="auto"/>
              <w:textAlignment w:val="baseline"/>
              <w:rPr>
                <w:ins w:id="123" w:author="Isabelle Stewart" w:date="2022-05-18T12:44:00Z"/>
                <w:rFonts w:eastAsia="Times New Roman"/>
                <w:color w:val="auto"/>
                <w:sz w:val="22"/>
                <w:lang w:val="en-NZ" w:eastAsia="en-NZ"/>
              </w:rPr>
            </w:pPr>
          </w:p>
          <w:p w14:paraId="36045807" w14:textId="77777777" w:rsidR="006C3EBC" w:rsidRDefault="006C3EBC" w:rsidP="00240AA6">
            <w:pPr>
              <w:spacing w:before="0" w:after="0" w:line="240" w:lineRule="auto"/>
              <w:textAlignment w:val="baseline"/>
              <w:rPr>
                <w:ins w:id="124" w:author="Isabelle Stewart" w:date="2022-05-18T12:44:00Z"/>
                <w:rFonts w:eastAsia="Times New Roman"/>
                <w:color w:val="auto"/>
                <w:sz w:val="22"/>
                <w:lang w:val="en-NZ" w:eastAsia="en-NZ"/>
              </w:rPr>
            </w:pPr>
          </w:p>
          <w:p w14:paraId="449C7696" w14:textId="77777777" w:rsidR="00DD3ABB" w:rsidRDefault="00DD3ABB" w:rsidP="00240AA6">
            <w:pPr>
              <w:spacing w:before="0" w:after="0" w:line="240" w:lineRule="auto"/>
              <w:textAlignment w:val="baseline"/>
              <w:rPr>
                <w:ins w:id="125" w:author="Isabelle Stewart" w:date="2022-05-18T12:44:00Z"/>
                <w:rFonts w:eastAsia="Times New Roman"/>
                <w:color w:val="auto"/>
                <w:sz w:val="22"/>
                <w:lang w:val="en-NZ" w:eastAsia="en-NZ"/>
              </w:rPr>
            </w:pPr>
          </w:p>
          <w:p w14:paraId="64CFF7DD" w14:textId="57969F6C" w:rsidR="00DD3ABB" w:rsidRPr="00240AA6" w:rsidRDefault="00DD3ABB" w:rsidP="00240AA6">
            <w:pPr>
              <w:spacing w:before="0" w:after="0" w:line="240" w:lineRule="auto"/>
              <w:textAlignment w:val="baseline"/>
              <w:rPr>
                <w:ins w:id="126" w:author="Isabelle Stewart" w:date="2022-05-18T12:19:00Z"/>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Change w:id="127" w:author="Isabelle Stewart" w:date="2022-05-18T12:50:00Z">
              <w:tcPr>
                <w:tcW w:w="141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1964BA9F" w14:textId="77777777" w:rsidR="00240AA6" w:rsidRPr="00240AA6" w:rsidRDefault="00240AA6" w:rsidP="00240AA6">
            <w:pPr>
              <w:spacing w:before="0" w:after="0" w:line="240" w:lineRule="auto"/>
              <w:textAlignment w:val="baseline"/>
              <w:rPr>
                <w:ins w:id="128" w:author="Isabelle Stewart" w:date="2022-05-18T12:19:00Z"/>
                <w:rFonts w:ascii="Segoe UI" w:eastAsia="Times New Roman" w:hAnsi="Segoe UI" w:cs="Segoe UI"/>
                <w:color w:val="auto"/>
                <w:sz w:val="18"/>
                <w:szCs w:val="18"/>
                <w:lang w:val="en-NZ" w:eastAsia="en-NZ"/>
              </w:rPr>
            </w:pPr>
            <w:ins w:id="129" w:author="Isabelle Stewart" w:date="2022-05-18T12:19:00Z">
              <w:r w:rsidRPr="00240AA6">
                <w:rPr>
                  <w:rFonts w:eastAsia="Times New Roman"/>
                  <w:color w:val="auto"/>
                  <w:sz w:val="22"/>
                  <w:lang w:val="en-NZ" w:eastAsia="en-NZ"/>
                </w:rPr>
                <w:t> </w:t>
              </w:r>
            </w:ins>
          </w:p>
        </w:tc>
        <w:tc>
          <w:tcPr>
            <w:tcW w:w="3897" w:type="dxa"/>
            <w:tcBorders>
              <w:top w:val="single" w:sz="6" w:space="0" w:color="auto"/>
              <w:left w:val="single" w:sz="6" w:space="0" w:color="auto"/>
              <w:bottom w:val="single" w:sz="6" w:space="0" w:color="auto"/>
              <w:right w:val="single" w:sz="6" w:space="0" w:color="auto"/>
            </w:tcBorders>
            <w:shd w:val="clear" w:color="auto" w:fill="auto"/>
            <w:hideMark/>
            <w:tcPrChange w:id="130" w:author="Isabelle Stewart" w:date="2022-05-18T12:50:00Z">
              <w:tcPr>
                <w:tcW w:w="354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4858175D" w14:textId="77777777" w:rsidR="00240AA6" w:rsidRPr="00240AA6" w:rsidRDefault="00240AA6" w:rsidP="00240AA6">
            <w:pPr>
              <w:spacing w:before="0" w:after="0" w:line="240" w:lineRule="auto"/>
              <w:textAlignment w:val="baseline"/>
              <w:rPr>
                <w:ins w:id="131" w:author="Isabelle Stewart" w:date="2022-05-18T12:19:00Z"/>
                <w:rFonts w:ascii="Segoe UI" w:eastAsia="Times New Roman" w:hAnsi="Segoe UI" w:cs="Segoe UI"/>
                <w:color w:val="auto"/>
                <w:sz w:val="18"/>
                <w:szCs w:val="18"/>
                <w:lang w:val="en-NZ" w:eastAsia="en-NZ"/>
              </w:rPr>
            </w:pPr>
            <w:ins w:id="132" w:author="Isabelle Stewart" w:date="2022-05-18T12:19:00Z">
              <w:r w:rsidRPr="00240AA6">
                <w:rPr>
                  <w:rFonts w:eastAsia="Times New Roman"/>
                  <w:color w:val="auto"/>
                  <w:sz w:val="22"/>
                  <w:lang w:val="en-NZ" w:eastAsia="en-NZ"/>
                </w:rPr>
                <w:t> </w:t>
              </w:r>
            </w:ins>
          </w:p>
        </w:tc>
      </w:tr>
      <w:tr w:rsidR="00240AA6" w:rsidRPr="00240AA6" w14:paraId="1BF075B1" w14:textId="77777777" w:rsidTr="002751C8">
        <w:trPr>
          <w:trHeight w:val="495"/>
          <w:ins w:id="133" w:author="Isabelle Stewart" w:date="2022-05-18T12:19:00Z"/>
          <w:trPrChange w:id="134" w:author="Isabelle Stewart" w:date="2022-05-18T12:50:00Z">
            <w:trPr>
              <w:trHeight w:val="495"/>
            </w:trPr>
          </w:trPrChange>
        </w:trPr>
        <w:tc>
          <w:tcPr>
            <w:tcW w:w="4245" w:type="dxa"/>
            <w:tcBorders>
              <w:top w:val="single" w:sz="6" w:space="0" w:color="auto"/>
              <w:left w:val="single" w:sz="6" w:space="0" w:color="auto"/>
              <w:bottom w:val="single" w:sz="6" w:space="0" w:color="auto"/>
              <w:right w:val="single" w:sz="6" w:space="0" w:color="auto"/>
            </w:tcBorders>
            <w:shd w:val="clear" w:color="auto" w:fill="auto"/>
            <w:hideMark/>
            <w:tcPrChange w:id="135" w:author="Isabelle Stewart" w:date="2022-05-18T12:50:00Z">
              <w:tcPr>
                <w:tcW w:w="4245"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4F421802" w14:textId="417E400B" w:rsidR="00240AA6" w:rsidRDefault="00240AA6" w:rsidP="00240AA6">
            <w:pPr>
              <w:spacing w:before="0" w:after="0" w:line="240" w:lineRule="auto"/>
              <w:textAlignment w:val="baseline"/>
              <w:rPr>
                <w:ins w:id="136" w:author="Isabelle Stewart" w:date="2022-05-18T12:44:00Z"/>
                <w:rFonts w:eastAsia="Times New Roman"/>
                <w:color w:val="auto"/>
                <w:sz w:val="22"/>
                <w:lang w:val="en-NZ" w:eastAsia="en-NZ"/>
              </w:rPr>
            </w:pPr>
            <w:ins w:id="137" w:author="Isabelle Stewart" w:date="2022-05-18T12:19:00Z">
              <w:r w:rsidRPr="00240AA6">
                <w:rPr>
                  <w:rFonts w:eastAsia="Times New Roman"/>
                  <w:color w:val="auto"/>
                  <w:sz w:val="22"/>
                  <w:lang w:val="en-US" w:eastAsia="en-NZ"/>
                </w:rPr>
                <w:lastRenderedPageBreak/>
                <w:t>Have adaptation options been identified for any key risks? If yes, please describe design or operational measure.</w:t>
              </w:r>
              <w:r w:rsidRPr="00240AA6">
                <w:rPr>
                  <w:rFonts w:eastAsia="Times New Roman"/>
                  <w:color w:val="auto"/>
                  <w:sz w:val="22"/>
                  <w:lang w:val="en-NZ" w:eastAsia="en-NZ"/>
                </w:rPr>
                <w:t> </w:t>
              </w:r>
            </w:ins>
          </w:p>
          <w:p w14:paraId="30FF26A4" w14:textId="7491E712" w:rsidR="006C3EBC" w:rsidRDefault="006C3EBC" w:rsidP="00240AA6">
            <w:pPr>
              <w:spacing w:before="0" w:after="0" w:line="240" w:lineRule="auto"/>
              <w:textAlignment w:val="baseline"/>
              <w:rPr>
                <w:ins w:id="138" w:author="Isabelle Stewart" w:date="2022-05-18T12:56:00Z"/>
                <w:rFonts w:eastAsia="Times New Roman"/>
                <w:color w:val="auto"/>
                <w:sz w:val="22"/>
                <w:lang w:val="en-NZ" w:eastAsia="en-NZ"/>
              </w:rPr>
            </w:pPr>
          </w:p>
          <w:p w14:paraId="1C5AA3BD" w14:textId="77777777" w:rsidR="00A546FA" w:rsidRDefault="00A546FA" w:rsidP="00240AA6">
            <w:pPr>
              <w:spacing w:before="0" w:after="0" w:line="240" w:lineRule="auto"/>
              <w:textAlignment w:val="baseline"/>
              <w:rPr>
                <w:ins w:id="139" w:author="Isabelle Stewart" w:date="2022-05-18T12:44:00Z"/>
                <w:rFonts w:eastAsia="Times New Roman"/>
                <w:color w:val="auto"/>
                <w:sz w:val="22"/>
                <w:lang w:val="en-NZ" w:eastAsia="en-NZ"/>
              </w:rPr>
            </w:pPr>
          </w:p>
          <w:p w14:paraId="20AFA7F8" w14:textId="77777777" w:rsidR="001B47A3" w:rsidRDefault="001B47A3" w:rsidP="00240AA6">
            <w:pPr>
              <w:spacing w:before="0" w:after="0" w:line="240" w:lineRule="auto"/>
              <w:textAlignment w:val="baseline"/>
              <w:rPr>
                <w:ins w:id="140" w:author="Isabelle Stewart" w:date="2022-05-18T12:44:00Z"/>
                <w:rFonts w:eastAsia="Times New Roman"/>
                <w:color w:val="auto"/>
                <w:sz w:val="22"/>
                <w:lang w:val="en-NZ" w:eastAsia="en-NZ"/>
              </w:rPr>
            </w:pPr>
          </w:p>
          <w:p w14:paraId="6E450F80" w14:textId="61C7F655" w:rsidR="00DD3ABB" w:rsidRPr="00240AA6" w:rsidRDefault="00DD3ABB" w:rsidP="00240AA6">
            <w:pPr>
              <w:spacing w:before="0" w:after="0" w:line="240" w:lineRule="auto"/>
              <w:textAlignment w:val="baseline"/>
              <w:rPr>
                <w:ins w:id="141" w:author="Isabelle Stewart" w:date="2022-05-18T12:19:00Z"/>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Change w:id="142" w:author="Isabelle Stewart" w:date="2022-05-18T12:50:00Z">
              <w:tcPr>
                <w:tcW w:w="141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6A708CB8" w14:textId="77777777" w:rsidR="00240AA6" w:rsidRPr="00240AA6" w:rsidRDefault="00240AA6" w:rsidP="00240AA6">
            <w:pPr>
              <w:spacing w:before="0" w:after="0" w:line="240" w:lineRule="auto"/>
              <w:textAlignment w:val="baseline"/>
              <w:rPr>
                <w:ins w:id="143" w:author="Isabelle Stewart" w:date="2022-05-18T12:19:00Z"/>
                <w:rFonts w:ascii="Segoe UI" w:eastAsia="Times New Roman" w:hAnsi="Segoe UI" w:cs="Segoe UI"/>
                <w:color w:val="auto"/>
                <w:sz w:val="18"/>
                <w:szCs w:val="18"/>
                <w:lang w:val="en-NZ" w:eastAsia="en-NZ"/>
              </w:rPr>
            </w:pPr>
            <w:ins w:id="144" w:author="Isabelle Stewart" w:date="2022-05-18T12:19:00Z">
              <w:r w:rsidRPr="00240AA6">
                <w:rPr>
                  <w:rFonts w:eastAsia="Times New Roman"/>
                  <w:color w:val="auto"/>
                  <w:sz w:val="22"/>
                  <w:lang w:val="en-NZ" w:eastAsia="en-NZ"/>
                </w:rPr>
                <w:t> </w:t>
              </w:r>
            </w:ins>
          </w:p>
        </w:tc>
        <w:tc>
          <w:tcPr>
            <w:tcW w:w="3897" w:type="dxa"/>
            <w:tcBorders>
              <w:top w:val="single" w:sz="6" w:space="0" w:color="auto"/>
              <w:left w:val="single" w:sz="6" w:space="0" w:color="auto"/>
              <w:bottom w:val="single" w:sz="6" w:space="0" w:color="auto"/>
              <w:right w:val="single" w:sz="6" w:space="0" w:color="auto"/>
            </w:tcBorders>
            <w:shd w:val="clear" w:color="auto" w:fill="auto"/>
            <w:hideMark/>
            <w:tcPrChange w:id="145" w:author="Isabelle Stewart" w:date="2022-05-18T12:50:00Z">
              <w:tcPr>
                <w:tcW w:w="354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7AD36C58" w14:textId="77777777" w:rsidR="00240AA6" w:rsidRPr="00240AA6" w:rsidRDefault="00240AA6" w:rsidP="00240AA6">
            <w:pPr>
              <w:spacing w:before="0" w:after="0" w:line="240" w:lineRule="auto"/>
              <w:textAlignment w:val="baseline"/>
              <w:rPr>
                <w:ins w:id="146" w:author="Isabelle Stewart" w:date="2022-05-18T12:19:00Z"/>
                <w:rFonts w:ascii="Segoe UI" w:eastAsia="Times New Roman" w:hAnsi="Segoe UI" w:cs="Segoe UI"/>
                <w:color w:val="auto"/>
                <w:sz w:val="18"/>
                <w:szCs w:val="18"/>
                <w:lang w:val="en-NZ" w:eastAsia="en-NZ"/>
              </w:rPr>
            </w:pPr>
            <w:ins w:id="147" w:author="Isabelle Stewart" w:date="2022-05-18T12:19:00Z">
              <w:r w:rsidRPr="00240AA6">
                <w:rPr>
                  <w:rFonts w:eastAsia="Times New Roman"/>
                  <w:color w:val="auto"/>
                  <w:sz w:val="22"/>
                  <w:lang w:val="en-NZ" w:eastAsia="en-NZ"/>
                </w:rPr>
                <w:t> </w:t>
              </w:r>
            </w:ins>
          </w:p>
        </w:tc>
      </w:tr>
      <w:tr w:rsidR="00240AA6" w:rsidRPr="00240AA6" w14:paraId="370B8AA1" w14:textId="77777777" w:rsidTr="002751C8">
        <w:trPr>
          <w:trHeight w:val="495"/>
          <w:ins w:id="148" w:author="Isabelle Stewart" w:date="2022-05-18T12:19:00Z"/>
          <w:trPrChange w:id="149" w:author="Isabelle Stewart" w:date="2022-05-18T12:50:00Z">
            <w:trPr>
              <w:trHeight w:val="495"/>
            </w:trPr>
          </w:trPrChange>
        </w:trPr>
        <w:tc>
          <w:tcPr>
            <w:tcW w:w="4245" w:type="dxa"/>
            <w:tcBorders>
              <w:top w:val="single" w:sz="6" w:space="0" w:color="auto"/>
              <w:left w:val="single" w:sz="6" w:space="0" w:color="auto"/>
              <w:bottom w:val="single" w:sz="6" w:space="0" w:color="auto"/>
              <w:right w:val="single" w:sz="6" w:space="0" w:color="auto"/>
            </w:tcBorders>
            <w:shd w:val="clear" w:color="auto" w:fill="auto"/>
            <w:hideMark/>
            <w:tcPrChange w:id="150" w:author="Isabelle Stewart" w:date="2022-05-18T12:50:00Z">
              <w:tcPr>
                <w:tcW w:w="4245"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72DFB561" w14:textId="77777777" w:rsidR="00240AA6" w:rsidRPr="00240AA6" w:rsidRDefault="00240AA6" w:rsidP="00240AA6">
            <w:pPr>
              <w:spacing w:before="0" w:after="0" w:line="240" w:lineRule="auto"/>
              <w:textAlignment w:val="baseline"/>
              <w:rPr>
                <w:ins w:id="151" w:author="Isabelle Stewart" w:date="2022-05-18T12:19:00Z"/>
                <w:rFonts w:ascii="Segoe UI" w:eastAsia="Times New Roman" w:hAnsi="Segoe UI" w:cs="Segoe UI"/>
                <w:color w:val="auto"/>
                <w:sz w:val="18"/>
                <w:szCs w:val="18"/>
                <w:lang w:val="en-NZ" w:eastAsia="en-NZ"/>
              </w:rPr>
            </w:pPr>
            <w:ins w:id="152" w:author="Isabelle Stewart" w:date="2022-05-18T12:19:00Z">
              <w:r w:rsidRPr="00240AA6">
                <w:rPr>
                  <w:rFonts w:eastAsia="Times New Roman"/>
                  <w:color w:val="auto"/>
                  <w:sz w:val="22"/>
                  <w:lang w:val="en-US" w:eastAsia="en-NZ"/>
                </w:rPr>
                <w:t>Will the project accommodate occupants who may be vulnerable to the impacts of climate extremes? (</w:t>
              </w:r>
              <w:proofErr w:type="gramStart"/>
              <w:r w:rsidRPr="00240AA6">
                <w:rPr>
                  <w:rFonts w:eastAsia="Times New Roman"/>
                  <w:color w:val="auto"/>
                  <w:sz w:val="22"/>
                  <w:lang w:val="en-US" w:eastAsia="en-NZ"/>
                </w:rPr>
                <w:t>e.g.</w:t>
              </w:r>
              <w:proofErr w:type="gramEnd"/>
              <w:r w:rsidRPr="00240AA6">
                <w:rPr>
                  <w:rFonts w:eastAsia="Times New Roman"/>
                  <w:color w:val="auto"/>
                  <w:sz w:val="22"/>
                  <w:lang w:val="en-US" w:eastAsia="en-NZ"/>
                </w:rPr>
                <w:t xml:space="preserve"> children, elderly, low mobility, seeking medical treatment). Please indicate potential groups of vulnerable occupants and which hazards they are likely to be exposed to.</w:t>
              </w:r>
              <w:r w:rsidRPr="00240AA6">
                <w:rPr>
                  <w:rFonts w:eastAsia="Times New Roman"/>
                  <w:color w:val="auto"/>
                  <w:sz w:val="22"/>
                  <w:lang w:val="en-NZ" w:eastAsia="en-NZ"/>
                </w:rPr>
                <w:t> </w:t>
              </w:r>
            </w:ins>
          </w:p>
        </w:tc>
        <w:tc>
          <w:tcPr>
            <w:tcW w:w="1053" w:type="dxa"/>
            <w:tcBorders>
              <w:top w:val="single" w:sz="6" w:space="0" w:color="auto"/>
              <w:left w:val="single" w:sz="6" w:space="0" w:color="auto"/>
              <w:bottom w:val="single" w:sz="6" w:space="0" w:color="auto"/>
              <w:right w:val="single" w:sz="6" w:space="0" w:color="auto"/>
            </w:tcBorders>
            <w:shd w:val="clear" w:color="auto" w:fill="auto"/>
            <w:hideMark/>
            <w:tcPrChange w:id="153" w:author="Isabelle Stewart" w:date="2022-05-18T12:50:00Z">
              <w:tcPr>
                <w:tcW w:w="141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0B3E3F48" w14:textId="77777777" w:rsidR="00240AA6" w:rsidRPr="00240AA6" w:rsidRDefault="00240AA6" w:rsidP="00240AA6">
            <w:pPr>
              <w:spacing w:before="0" w:after="0" w:line="240" w:lineRule="auto"/>
              <w:textAlignment w:val="baseline"/>
              <w:rPr>
                <w:ins w:id="154" w:author="Isabelle Stewart" w:date="2022-05-18T12:19:00Z"/>
                <w:rFonts w:ascii="Segoe UI" w:eastAsia="Times New Roman" w:hAnsi="Segoe UI" w:cs="Segoe UI"/>
                <w:color w:val="auto"/>
                <w:sz w:val="18"/>
                <w:szCs w:val="18"/>
                <w:lang w:val="en-NZ" w:eastAsia="en-NZ"/>
              </w:rPr>
            </w:pPr>
            <w:ins w:id="155" w:author="Isabelle Stewart" w:date="2022-05-18T12:19:00Z">
              <w:r w:rsidRPr="00240AA6">
                <w:rPr>
                  <w:rFonts w:eastAsia="Times New Roman"/>
                  <w:color w:val="auto"/>
                  <w:sz w:val="22"/>
                  <w:lang w:val="en-NZ" w:eastAsia="en-NZ"/>
                </w:rPr>
                <w:t> </w:t>
              </w:r>
            </w:ins>
          </w:p>
        </w:tc>
        <w:tc>
          <w:tcPr>
            <w:tcW w:w="3897" w:type="dxa"/>
            <w:tcBorders>
              <w:top w:val="single" w:sz="6" w:space="0" w:color="auto"/>
              <w:left w:val="single" w:sz="6" w:space="0" w:color="auto"/>
              <w:bottom w:val="single" w:sz="6" w:space="0" w:color="auto"/>
              <w:right w:val="single" w:sz="6" w:space="0" w:color="auto"/>
            </w:tcBorders>
            <w:shd w:val="clear" w:color="auto" w:fill="auto"/>
            <w:hideMark/>
            <w:tcPrChange w:id="156" w:author="Isabelle Stewart" w:date="2022-05-18T12:50:00Z">
              <w:tcPr>
                <w:tcW w:w="354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6E0E5624" w14:textId="77777777" w:rsidR="00240AA6" w:rsidRPr="00240AA6" w:rsidRDefault="00240AA6" w:rsidP="00240AA6">
            <w:pPr>
              <w:spacing w:before="0" w:after="0" w:line="240" w:lineRule="auto"/>
              <w:textAlignment w:val="baseline"/>
              <w:rPr>
                <w:ins w:id="157" w:author="Isabelle Stewart" w:date="2022-05-18T12:19:00Z"/>
                <w:rFonts w:ascii="Segoe UI" w:eastAsia="Times New Roman" w:hAnsi="Segoe UI" w:cs="Segoe UI"/>
                <w:color w:val="auto"/>
                <w:sz w:val="18"/>
                <w:szCs w:val="18"/>
                <w:lang w:val="en-NZ" w:eastAsia="en-NZ"/>
              </w:rPr>
            </w:pPr>
            <w:ins w:id="158" w:author="Isabelle Stewart" w:date="2022-05-18T12:19:00Z">
              <w:r w:rsidRPr="00240AA6">
                <w:rPr>
                  <w:rFonts w:eastAsia="Times New Roman"/>
                  <w:color w:val="auto"/>
                  <w:sz w:val="22"/>
                  <w:lang w:val="en-NZ" w:eastAsia="en-NZ"/>
                </w:rPr>
                <w:t> </w:t>
              </w:r>
            </w:ins>
          </w:p>
        </w:tc>
      </w:tr>
    </w:tbl>
    <w:tbl>
      <w:tblPr>
        <w:tblStyle w:val="Style1"/>
        <w:tblW w:w="9195" w:type="dxa"/>
        <w:tblLook w:val="00E0" w:firstRow="1" w:lastRow="1" w:firstColumn="1" w:lastColumn="0" w:noHBand="0" w:noVBand="0"/>
      </w:tblPr>
      <w:tblGrid>
        <w:gridCol w:w="619"/>
        <w:gridCol w:w="2155"/>
        <w:gridCol w:w="4020"/>
        <w:gridCol w:w="1388"/>
        <w:gridCol w:w="1013"/>
      </w:tblGrid>
      <w:tr w:rsidR="00323B10" w:rsidDel="00A85CE8" w14:paraId="532F13B6" w14:textId="46B61540" w:rsidTr="00240AA6">
        <w:trPr>
          <w:del w:id="159" w:author="Isabelle Stewart" w:date="2022-05-18T12:16:00Z"/>
        </w:trPr>
        <w:tc>
          <w:tcPr>
            <w:tcW w:w="330" w:type="pct"/>
            <w:vAlign w:val="center"/>
          </w:tcPr>
          <w:p w14:paraId="5DBA2BCF" w14:textId="728FA99C" w:rsidR="00017B56" w:rsidRPr="00017B56" w:rsidDel="00A85CE8" w:rsidRDefault="00017B56" w:rsidP="001C55B2">
            <w:pPr>
              <w:jc w:val="center"/>
              <w:rPr>
                <w:del w:id="160" w:author="Isabelle Stewart" w:date="2022-05-18T12:16:00Z"/>
                <w:rStyle w:val="StyleBold"/>
              </w:rPr>
            </w:pPr>
          </w:p>
        </w:tc>
        <w:tc>
          <w:tcPr>
            <w:tcW w:w="1151" w:type="pct"/>
            <w:vAlign w:val="center"/>
          </w:tcPr>
          <w:p w14:paraId="4A2F9A70" w14:textId="0C6AAA01" w:rsidR="00017B56" w:rsidRPr="00017B56" w:rsidDel="00A85CE8" w:rsidRDefault="00E0471D" w:rsidP="00F43B5F">
            <w:pPr>
              <w:rPr>
                <w:del w:id="161" w:author="Isabelle Stewart" w:date="2022-05-18T12:16:00Z"/>
                <w:rStyle w:val="StyleBold"/>
                <w:bCs w:val="0"/>
                <w:caps/>
                <w:color w:val="365F91" w:themeColor="accent1" w:themeShade="BF"/>
                <w:sz w:val="24"/>
                <w:szCs w:val="28"/>
              </w:rPr>
            </w:pPr>
            <w:del w:id="162" w:author="Isabelle Stewart" w:date="2022-05-18T12:16:00Z">
              <w:r w:rsidDel="00A85CE8">
                <w:rPr>
                  <w:rStyle w:val="StyleBold"/>
                </w:rPr>
                <w:delText>Criteria</w:delText>
              </w:r>
            </w:del>
          </w:p>
        </w:tc>
        <w:tc>
          <w:tcPr>
            <w:tcW w:w="2146" w:type="pct"/>
            <w:vAlign w:val="center"/>
          </w:tcPr>
          <w:p w14:paraId="1F44864B" w14:textId="7308A43A" w:rsidR="00017B56" w:rsidRPr="00017B56" w:rsidDel="00A85CE8" w:rsidRDefault="00017B56" w:rsidP="00F43B5F">
            <w:pPr>
              <w:rPr>
                <w:del w:id="163" w:author="Isabelle Stewart" w:date="2022-05-18T12:16:00Z"/>
                <w:rStyle w:val="StyleBold"/>
                <w:bCs w:val="0"/>
                <w:caps/>
                <w:color w:val="365F91" w:themeColor="accent1" w:themeShade="BF"/>
                <w:sz w:val="24"/>
                <w:szCs w:val="28"/>
              </w:rPr>
            </w:pPr>
            <w:del w:id="164" w:author="Isabelle Stewart" w:date="2022-05-18T12:16:00Z">
              <w:r w:rsidRPr="00017B56" w:rsidDel="00A85CE8">
                <w:rPr>
                  <w:rStyle w:val="StyleBold"/>
                </w:rPr>
                <w:delText>Description</w:delText>
              </w:r>
            </w:del>
          </w:p>
        </w:tc>
        <w:tc>
          <w:tcPr>
            <w:tcW w:w="741" w:type="pct"/>
            <w:vAlign w:val="center"/>
          </w:tcPr>
          <w:p w14:paraId="22E0A94A" w14:textId="2D914A4B" w:rsidR="00017B56" w:rsidRPr="00017B56" w:rsidDel="00A85CE8" w:rsidRDefault="00017B56" w:rsidP="001C55B2">
            <w:pPr>
              <w:jc w:val="center"/>
              <w:rPr>
                <w:del w:id="165" w:author="Isabelle Stewart" w:date="2022-05-18T12:16:00Z"/>
                <w:rStyle w:val="StyleBold"/>
              </w:rPr>
            </w:pPr>
            <w:del w:id="166" w:author="Isabelle Stewart" w:date="2022-05-18T12:16:00Z">
              <w:r w:rsidRPr="00017B56" w:rsidDel="00A85CE8">
                <w:rPr>
                  <w:rStyle w:val="StyleBold"/>
                </w:rPr>
                <w:delText>Points Available</w:delText>
              </w:r>
            </w:del>
          </w:p>
        </w:tc>
        <w:tc>
          <w:tcPr>
            <w:tcW w:w="541" w:type="pct"/>
            <w:vAlign w:val="center"/>
          </w:tcPr>
          <w:p w14:paraId="1FCB3EA5" w14:textId="39DBF796" w:rsidR="00017B56" w:rsidRPr="00017B56" w:rsidDel="00A85CE8" w:rsidRDefault="00017B56" w:rsidP="001C55B2">
            <w:pPr>
              <w:jc w:val="center"/>
              <w:rPr>
                <w:del w:id="167" w:author="Isabelle Stewart" w:date="2022-05-18T12:16:00Z"/>
                <w:rStyle w:val="StyleBold"/>
              </w:rPr>
            </w:pPr>
            <w:del w:id="168" w:author="Isabelle Stewart" w:date="2022-05-18T12:16:00Z">
              <w:r w:rsidRPr="00017B56" w:rsidDel="00A85CE8">
                <w:rPr>
                  <w:rStyle w:val="StyleBold"/>
                </w:rPr>
                <w:delText>Points Claimed</w:delText>
              </w:r>
            </w:del>
          </w:p>
        </w:tc>
      </w:tr>
      <w:tr w:rsidR="00323B10" w:rsidDel="00A85CE8" w14:paraId="19A5DA2D" w14:textId="2E9FE3C0" w:rsidTr="00240AA6">
        <w:trPr>
          <w:ins w:id="169" w:author="Bhumika Mistry" w:date="2022-02-01T15:19:00Z"/>
          <w:del w:id="170" w:author="Isabelle Stewart" w:date="2022-05-18T12:16:00Z"/>
        </w:trPr>
        <w:tc>
          <w:tcPr>
            <w:tcW w:w="330" w:type="pct"/>
            <w:vAlign w:val="center"/>
          </w:tcPr>
          <w:p w14:paraId="4389A979" w14:textId="525A1755" w:rsidR="00EC4713" w:rsidDel="00A85CE8" w:rsidRDefault="00EC4713" w:rsidP="00143A89">
            <w:pPr>
              <w:rPr>
                <w:ins w:id="171" w:author="Bhumika Mistry" w:date="2022-02-01T15:19:00Z"/>
                <w:del w:id="172" w:author="Isabelle Stewart" w:date="2022-05-18T12:16:00Z"/>
                <w:b/>
              </w:rPr>
            </w:pPr>
            <w:ins w:id="173" w:author="Bhumika Mistry" w:date="2022-02-01T15:19:00Z">
              <w:del w:id="174" w:author="Isabelle Stewart" w:date="2022-05-18T12:16:00Z">
                <w:r w:rsidDel="00A85CE8">
                  <w:rPr>
                    <w:b/>
                  </w:rPr>
                  <w:delText>3.1</w:delText>
                </w:r>
              </w:del>
            </w:ins>
          </w:p>
        </w:tc>
        <w:tc>
          <w:tcPr>
            <w:tcW w:w="1151" w:type="pct"/>
            <w:vAlign w:val="center"/>
          </w:tcPr>
          <w:p w14:paraId="1337508A" w14:textId="653E04F9" w:rsidR="00EC4713" w:rsidRPr="00421C6B" w:rsidDel="00A85CE8" w:rsidRDefault="00EC4713" w:rsidP="00143A89">
            <w:pPr>
              <w:rPr>
                <w:ins w:id="175" w:author="Bhumika Mistry" w:date="2022-02-01T15:19:00Z"/>
                <w:del w:id="176" w:author="Isabelle Stewart" w:date="2022-05-18T12:16:00Z"/>
                <w:b/>
              </w:rPr>
            </w:pPr>
            <w:ins w:id="177" w:author="Bhumika Mistry" w:date="2022-02-01T15:19:00Z">
              <w:del w:id="178" w:author="Isabelle Stewart" w:date="2022-05-18T12:16:00Z">
                <w:r w:rsidDel="00A85CE8">
                  <w:rPr>
                    <w:b/>
                  </w:rPr>
                  <w:delText xml:space="preserve">Conditional Requirement </w:delText>
                </w:r>
              </w:del>
            </w:ins>
          </w:p>
        </w:tc>
        <w:tc>
          <w:tcPr>
            <w:tcW w:w="2146" w:type="pct"/>
            <w:vAlign w:val="center"/>
          </w:tcPr>
          <w:p w14:paraId="7C672DE9" w14:textId="171757A1" w:rsidR="00EC4713" w:rsidRPr="009D597A" w:rsidDel="00A85CE8" w:rsidRDefault="001143F1">
            <w:pPr>
              <w:pStyle w:val="CommentText"/>
              <w:numPr>
                <w:ilvl w:val="0"/>
                <w:numId w:val="44"/>
              </w:numPr>
              <w:ind w:left="360"/>
              <w:rPr>
                <w:ins w:id="179" w:author="Bhumika Mistry" w:date="2022-02-01T15:28:00Z"/>
                <w:del w:id="180" w:author="Isabelle Stewart" w:date="2022-05-18T12:16:00Z"/>
                <w:szCs w:val="18"/>
                <w:rPrChange w:id="181" w:author="Ting Li" w:date="2022-03-01T17:30:00Z">
                  <w:rPr>
                    <w:ins w:id="182" w:author="Bhumika Mistry" w:date="2022-02-01T15:28:00Z"/>
                    <w:del w:id="183" w:author="Isabelle Stewart" w:date="2022-05-18T12:16:00Z"/>
                    <w:lang w:eastAsia="en-AU"/>
                  </w:rPr>
                </w:rPrChange>
              </w:rPr>
              <w:pPrChange w:id="184" w:author="Ting Li" w:date="2022-03-01T17:30:00Z">
                <w:pPr>
                  <w:spacing w:line="240" w:lineRule="auto"/>
                </w:pPr>
              </w:pPrChange>
            </w:pPr>
            <w:ins w:id="185" w:author="Bhumika Mistry" w:date="2022-02-01T15:23:00Z">
              <w:del w:id="186" w:author="Isabelle Stewart" w:date="2022-05-18T12:16:00Z">
                <w:r w:rsidRPr="009D597A" w:rsidDel="00A85CE8">
                  <w:rPr>
                    <w:szCs w:val="18"/>
                    <w:rPrChange w:id="187" w:author="Ting Li" w:date="2022-03-01T17:30:00Z">
                      <w:rPr>
                        <w:lang w:eastAsia="en-AU"/>
                      </w:rPr>
                    </w:rPrChange>
                  </w:rPr>
                  <w:delText xml:space="preserve">A conditional requirement must be </w:delText>
                </w:r>
                <w:r w:rsidR="001A5AC7" w:rsidRPr="009D597A" w:rsidDel="00A85CE8">
                  <w:rPr>
                    <w:szCs w:val="18"/>
                    <w:rPrChange w:id="188" w:author="Ting Li" w:date="2022-03-01T17:30:00Z">
                      <w:rPr>
                        <w:lang w:eastAsia="en-AU"/>
                      </w:rPr>
                    </w:rPrChange>
                  </w:rPr>
                  <w:delText xml:space="preserve">met in order for </w:delText>
                </w:r>
              </w:del>
            </w:ins>
            <w:ins w:id="189" w:author="Bhumika Mistry" w:date="2022-02-01T15:24:00Z">
              <w:del w:id="190" w:author="Isabelle Stewart" w:date="2022-05-18T12:16:00Z">
                <w:r w:rsidR="00A77FA1" w:rsidRPr="009D597A" w:rsidDel="00A85CE8">
                  <w:rPr>
                    <w:szCs w:val="18"/>
                    <w:rPrChange w:id="191" w:author="Ting Li" w:date="2022-03-01T17:30:00Z">
                      <w:rPr>
                        <w:lang w:eastAsia="en-AU"/>
                      </w:rPr>
                    </w:rPrChange>
                  </w:rPr>
                  <w:delText xml:space="preserve">the project to be eligible </w:delText>
                </w:r>
              </w:del>
            </w:ins>
            <w:ins w:id="192" w:author="Bhumika Mistry" w:date="2022-02-01T15:25:00Z">
              <w:del w:id="193" w:author="Isabelle Stewart" w:date="2022-05-18T12:16:00Z">
                <w:r w:rsidR="008411C8" w:rsidRPr="009D597A" w:rsidDel="00A85CE8">
                  <w:rPr>
                    <w:szCs w:val="18"/>
                    <w:rPrChange w:id="194" w:author="Ting Li" w:date="2022-03-01T17:30:00Z">
                      <w:rPr>
                        <w:lang w:eastAsia="en-AU"/>
                      </w:rPr>
                    </w:rPrChange>
                  </w:rPr>
                  <w:delText xml:space="preserve">for Green Star – Design &amp; As Built rating. </w:delText>
                </w:r>
              </w:del>
            </w:ins>
            <w:ins w:id="195" w:author="Bhumika Mistry" w:date="2022-02-01T15:27:00Z">
              <w:del w:id="196" w:author="Isabelle Stewart" w:date="2022-05-18T12:16:00Z">
                <w:r w:rsidR="008D5A20" w:rsidRPr="009D597A" w:rsidDel="00A85CE8">
                  <w:rPr>
                    <w:szCs w:val="18"/>
                    <w:rPrChange w:id="197" w:author="Ting Li" w:date="2022-03-01T17:30:00Z">
                      <w:rPr>
                        <w:lang w:eastAsia="en-AU"/>
                      </w:rPr>
                    </w:rPrChange>
                  </w:rPr>
                  <w:delText>The project team must complete the climate change</w:delText>
                </w:r>
                <w:r w:rsidR="00DC680B" w:rsidRPr="009D597A" w:rsidDel="00A85CE8">
                  <w:rPr>
                    <w:szCs w:val="18"/>
                    <w:rPrChange w:id="198" w:author="Ting Li" w:date="2022-03-01T17:30:00Z">
                      <w:rPr>
                        <w:lang w:eastAsia="en-AU"/>
                      </w:rPr>
                    </w:rPrChange>
                  </w:rPr>
                  <w:delText xml:space="preserve"> pre-screening checklis</w:delText>
                </w:r>
              </w:del>
            </w:ins>
            <w:ins w:id="199" w:author="Bhumika Mistry" w:date="2022-02-01T15:28:00Z">
              <w:del w:id="200" w:author="Isabelle Stewart" w:date="2022-05-18T12:16:00Z">
                <w:r w:rsidR="00692681" w:rsidRPr="009D597A" w:rsidDel="00A85CE8">
                  <w:rPr>
                    <w:szCs w:val="18"/>
                    <w:rPrChange w:id="201" w:author="Ting Li" w:date="2022-03-01T17:30:00Z">
                      <w:rPr>
                        <w:lang w:eastAsia="en-AU"/>
                      </w:rPr>
                    </w:rPrChange>
                  </w:rPr>
                  <w:delText xml:space="preserve">t; and </w:delText>
                </w:r>
              </w:del>
            </w:ins>
          </w:p>
          <w:p w14:paraId="4C197FD8" w14:textId="1751B048" w:rsidR="00692681" w:rsidRPr="004544CF" w:rsidDel="00A85CE8" w:rsidRDefault="004544CF">
            <w:pPr>
              <w:pStyle w:val="CommentText"/>
              <w:numPr>
                <w:ilvl w:val="0"/>
                <w:numId w:val="44"/>
              </w:numPr>
              <w:ind w:left="360"/>
              <w:rPr>
                <w:ins w:id="202" w:author="Bhumika Mistry" w:date="2022-02-01T15:19:00Z"/>
                <w:del w:id="203" w:author="Isabelle Stewart" w:date="2022-05-18T12:16:00Z"/>
                <w:rFonts w:eastAsia="Times New Roman"/>
                <w:lang w:eastAsia="en-AU"/>
                <w:rPrChange w:id="204" w:author="Ting Li" w:date="2022-03-01T17:30:00Z">
                  <w:rPr>
                    <w:ins w:id="205" w:author="Bhumika Mistry" w:date="2022-02-01T15:19:00Z"/>
                    <w:del w:id="206" w:author="Isabelle Stewart" w:date="2022-05-18T12:16:00Z"/>
                    <w:lang w:eastAsia="en-AU"/>
                  </w:rPr>
                </w:rPrChange>
              </w:rPr>
              <w:pPrChange w:id="207" w:author="Ting Li" w:date="2022-03-01T17:30:00Z">
                <w:pPr>
                  <w:spacing w:line="240" w:lineRule="auto"/>
                </w:pPr>
              </w:pPrChange>
            </w:pPr>
            <w:ins w:id="208" w:author="Ting Li" w:date="2022-03-01T17:30:00Z">
              <w:del w:id="209" w:author="Isabelle Stewart" w:date="2022-05-18T12:16:00Z">
                <w:r w:rsidRPr="009D597A" w:rsidDel="00A85CE8">
                  <w:rPr>
                    <w:szCs w:val="18"/>
                    <w:rPrChange w:id="210" w:author="Ting Li" w:date="2022-03-01T17:30:00Z">
                      <w:rPr>
                        <w:lang w:eastAsia="en-AU"/>
                      </w:rPr>
                    </w:rPrChange>
                  </w:rPr>
                  <w:delText>The project team must c</w:delText>
                </w:r>
              </w:del>
            </w:ins>
            <w:ins w:id="211" w:author="Bhumika Mistry" w:date="2022-02-01T15:28:00Z">
              <w:del w:id="212" w:author="Isabelle Stewart" w:date="2022-05-18T12:16:00Z">
                <w:r w:rsidR="00692681" w:rsidRPr="009D597A" w:rsidDel="00A85CE8">
                  <w:rPr>
                    <w:szCs w:val="18"/>
                    <w:rPrChange w:id="213" w:author="Ting Li" w:date="2022-03-01T17:30:00Z">
                      <w:rPr>
                        <w:lang w:eastAsia="en-AU"/>
                      </w:rPr>
                    </w:rPrChange>
                  </w:rPr>
                  <w:delText xml:space="preserve">Communicate the building’s exposure to climate change hazards, and any identified risks to the client/building owner. </w:delText>
                </w:r>
              </w:del>
            </w:ins>
          </w:p>
        </w:tc>
        <w:tc>
          <w:tcPr>
            <w:tcW w:w="741" w:type="pct"/>
            <w:vAlign w:val="center"/>
          </w:tcPr>
          <w:p w14:paraId="094A66C7" w14:textId="33E47C3E" w:rsidR="00EC4713" w:rsidDel="00A85CE8" w:rsidRDefault="00E80869" w:rsidP="001C55B2">
            <w:pPr>
              <w:jc w:val="center"/>
              <w:rPr>
                <w:ins w:id="214" w:author="Bhumika Mistry" w:date="2022-02-01T15:19:00Z"/>
                <w:del w:id="215" w:author="Isabelle Stewart" w:date="2022-05-18T12:16:00Z"/>
              </w:rPr>
            </w:pPr>
            <w:ins w:id="216" w:author="Bhumika Mistry" w:date="2022-02-01T15:29:00Z">
              <w:del w:id="217" w:author="Isabelle Stewart" w:date="2022-05-18T12:16:00Z">
                <w:r w:rsidDel="00A85CE8">
                  <w:delText>Conditional Requirement</w:delText>
                </w:r>
              </w:del>
            </w:ins>
          </w:p>
        </w:tc>
        <w:tc>
          <w:tcPr>
            <w:tcW w:w="541" w:type="pct"/>
            <w:vAlign w:val="center"/>
          </w:tcPr>
          <w:p w14:paraId="06558397" w14:textId="5F7F384E" w:rsidR="00EC4713" w:rsidDel="00A85CE8" w:rsidRDefault="008E77F0" w:rsidP="001A76C9">
            <w:pPr>
              <w:jc w:val="center"/>
              <w:rPr>
                <w:ins w:id="218" w:author="Bhumika Mistry" w:date="2022-02-01T15:19:00Z"/>
                <w:del w:id="219" w:author="Isabelle Stewart" w:date="2022-05-18T12:16:00Z"/>
                <w:color w:val="8064A2" w:themeColor="accent4"/>
              </w:rPr>
            </w:pPr>
            <w:ins w:id="220" w:author="Bhumika Mistry" w:date="2022-02-09T10:31:00Z">
              <w:del w:id="221" w:author="Isabelle Stewart" w:date="2022-05-18T12:16:00Z">
                <w:r w:rsidDel="00A85CE8">
                  <w:rPr>
                    <w:color w:val="8064A2" w:themeColor="accent4"/>
                  </w:rPr>
                  <w:delText>[Y/N]</w:delText>
                </w:r>
              </w:del>
            </w:ins>
          </w:p>
        </w:tc>
      </w:tr>
      <w:tr w:rsidR="00323B10" w:rsidDel="00A85CE8" w14:paraId="61CC4C0A" w14:textId="174971E3" w:rsidTr="00240AA6">
        <w:trPr>
          <w:del w:id="222" w:author="Isabelle Stewart" w:date="2022-05-18T12:16:00Z"/>
        </w:trPr>
        <w:tc>
          <w:tcPr>
            <w:tcW w:w="330" w:type="pct"/>
            <w:vAlign w:val="center"/>
          </w:tcPr>
          <w:p w14:paraId="501409CE" w14:textId="46F1074E" w:rsidR="001A76C9" w:rsidRPr="00421C6B" w:rsidDel="00A85CE8" w:rsidRDefault="00DF78C3" w:rsidP="00143A89">
            <w:pPr>
              <w:rPr>
                <w:del w:id="223" w:author="Isabelle Stewart" w:date="2022-05-18T12:16:00Z"/>
                <w:b/>
              </w:rPr>
            </w:pPr>
            <w:del w:id="224" w:author="Isabelle Stewart" w:date="2022-05-18T12:16:00Z">
              <w:r w:rsidDel="00A85CE8">
                <w:rPr>
                  <w:b/>
                </w:rPr>
                <w:delText>3.</w:delText>
              </w:r>
            </w:del>
            <w:ins w:id="225" w:author="Bhumika Mistry" w:date="2022-02-01T15:20:00Z">
              <w:del w:id="226" w:author="Isabelle Stewart" w:date="2022-05-18T12:16:00Z">
                <w:r w:rsidR="004C29B8" w:rsidDel="00A85CE8">
                  <w:rPr>
                    <w:b/>
                  </w:rPr>
                  <w:delText>2</w:delText>
                </w:r>
              </w:del>
            </w:ins>
            <w:del w:id="227" w:author="Isabelle Stewart" w:date="2022-05-18T12:16:00Z">
              <w:r w:rsidDel="00A85CE8">
                <w:rPr>
                  <w:b/>
                </w:rPr>
                <w:delText>1</w:delText>
              </w:r>
            </w:del>
          </w:p>
        </w:tc>
        <w:tc>
          <w:tcPr>
            <w:tcW w:w="1151" w:type="pct"/>
            <w:vAlign w:val="center"/>
          </w:tcPr>
          <w:p w14:paraId="2BC8F1C3" w14:textId="27B20AE9" w:rsidR="001A76C9" w:rsidRPr="00421C6B" w:rsidDel="00A85CE8" w:rsidRDefault="00323B10" w:rsidP="00143A89">
            <w:pPr>
              <w:rPr>
                <w:del w:id="228" w:author="Isabelle Stewart" w:date="2022-05-18T12:16:00Z"/>
                <w:b/>
              </w:rPr>
            </w:pPr>
            <w:ins w:id="229" w:author="Bhumika Mistry" w:date="2022-02-01T15:31:00Z">
              <w:del w:id="230" w:author="Isabelle Stewart" w:date="2022-05-18T12:16:00Z">
                <w:r w:rsidDel="00A85CE8">
                  <w:rPr>
                    <w:b/>
                  </w:rPr>
                  <w:delText xml:space="preserve">Climate Change Risk Assessment and Adaptation </w:delText>
                </w:r>
              </w:del>
            </w:ins>
            <w:ins w:id="231" w:author="Bhumika Mistry" w:date="2022-02-01T15:32:00Z">
              <w:del w:id="232" w:author="Isabelle Stewart" w:date="2022-05-18T12:16:00Z">
                <w:r w:rsidR="00E70501" w:rsidDel="00A85CE8">
                  <w:rPr>
                    <w:b/>
                  </w:rPr>
                  <w:delText>Plan</w:delText>
                </w:r>
              </w:del>
            </w:ins>
            <w:del w:id="233" w:author="Isabelle Stewart" w:date="2022-05-18T12:16:00Z">
              <w:r w:rsidR="00CC3B44" w:rsidRPr="00421C6B" w:rsidDel="00A85CE8">
                <w:rPr>
                  <w:b/>
                </w:rPr>
                <w:delText>Implementation of a Climate Adaptation Plan</w:delText>
              </w:r>
            </w:del>
          </w:p>
        </w:tc>
        <w:tc>
          <w:tcPr>
            <w:tcW w:w="2146" w:type="pct"/>
            <w:vAlign w:val="center"/>
          </w:tcPr>
          <w:p w14:paraId="54E66473" w14:textId="3E1400B2" w:rsidR="0021794D" w:rsidDel="00A85CE8" w:rsidRDefault="0021794D" w:rsidP="00E36068">
            <w:pPr>
              <w:pStyle w:val="CommentText"/>
              <w:numPr>
                <w:ilvl w:val="0"/>
                <w:numId w:val="44"/>
              </w:numPr>
              <w:ind w:left="360"/>
              <w:rPr>
                <w:del w:id="234" w:author="Isabelle Stewart" w:date="2022-05-18T12:16:00Z"/>
                <w:sz w:val="20"/>
                <w:szCs w:val="18"/>
              </w:rPr>
            </w:pPr>
            <w:ins w:id="235" w:author="Bhumika Mistry" w:date="2022-02-09T11:25:00Z">
              <w:del w:id="236" w:author="Isabelle Stewart" w:date="2022-05-18T12:16:00Z">
                <w:r w:rsidRPr="0021794D" w:rsidDel="00A85CE8">
                  <w:rPr>
                    <w:sz w:val="20"/>
                    <w:szCs w:val="18"/>
                    <w:rPrChange w:id="237" w:author="Bhumika Mistry" w:date="2022-02-09T11:25:00Z">
                      <w:rPr/>
                    </w:rPrChange>
                  </w:rPr>
                  <w:delText>A project specific Climate Change Risk Assessment has been developed in accordance with a recognised standard; and</w:delText>
                </w:r>
              </w:del>
            </w:ins>
          </w:p>
          <w:p w14:paraId="362DBF6B" w14:textId="206B805C" w:rsidR="00E36068" w:rsidRPr="00521CE4" w:rsidDel="00A85CE8" w:rsidRDefault="00E36068">
            <w:pPr>
              <w:pStyle w:val="CommentText"/>
              <w:numPr>
                <w:ilvl w:val="0"/>
                <w:numId w:val="44"/>
              </w:numPr>
              <w:ind w:left="360"/>
              <w:rPr>
                <w:ins w:id="238" w:author="Ting Li" w:date="2022-03-01T17:29:00Z"/>
                <w:del w:id="239" w:author="Isabelle Stewart" w:date="2022-05-18T12:16:00Z"/>
                <w:sz w:val="20"/>
                <w:szCs w:val="18"/>
              </w:rPr>
              <w:pPrChange w:id="240" w:author="Ting Li" w:date="2022-03-01T17:29:00Z">
                <w:pPr>
                  <w:pStyle w:val="CommentText"/>
                </w:pPr>
              </w:pPrChange>
            </w:pPr>
          </w:p>
          <w:p w14:paraId="56EF9C15" w14:textId="0FBEA14C" w:rsidR="00DF39B7" w:rsidRPr="00DE3444" w:rsidDel="00A85CE8" w:rsidRDefault="0021794D">
            <w:pPr>
              <w:pStyle w:val="CommentText"/>
              <w:numPr>
                <w:ilvl w:val="0"/>
                <w:numId w:val="44"/>
              </w:numPr>
              <w:ind w:left="360"/>
              <w:rPr>
                <w:del w:id="241" w:author="Isabelle Stewart" w:date="2022-05-18T12:16:00Z"/>
                <w:szCs w:val="18"/>
                <w:rPrChange w:id="242" w:author="Ting Li" w:date="2022-05-09T11:19:00Z">
                  <w:rPr>
                    <w:del w:id="243" w:author="Isabelle Stewart" w:date="2022-05-18T12:16:00Z"/>
                    <w:rFonts w:eastAsia="Times New Roman"/>
                    <w:szCs w:val="20"/>
                    <w:lang w:eastAsia="en-AU"/>
                  </w:rPr>
                </w:rPrChange>
              </w:rPr>
              <w:pPrChange w:id="244" w:author="Ting Li" w:date="2022-03-01T17:29:00Z">
                <w:pPr>
                  <w:spacing w:line="240" w:lineRule="auto"/>
                </w:pPr>
              </w:pPrChange>
            </w:pPr>
            <w:ins w:id="245" w:author="Bhumika Mistry" w:date="2022-02-09T11:25:00Z">
              <w:del w:id="246" w:author="Isabelle Stewart" w:date="2022-05-18T12:16:00Z">
                <w:r w:rsidRPr="005E3FEB" w:rsidDel="00A85CE8">
                  <w:rPr>
                    <w:szCs w:val="18"/>
                  </w:rPr>
                  <w:delText xml:space="preserve">A Climate Adaptation </w:delText>
                </w:r>
              </w:del>
            </w:ins>
            <w:ins w:id="247" w:author="Ting Li" w:date="2022-05-09T11:19:00Z">
              <w:del w:id="248" w:author="Isabelle Stewart" w:date="2022-05-18T12:16:00Z">
                <w:r w:rsidR="00E47E6A" w:rsidDel="00A85CE8">
                  <w:rPr>
                    <w:sz w:val="20"/>
                    <w:szCs w:val="18"/>
                  </w:rPr>
                  <w:delText>P</w:delText>
                </w:r>
              </w:del>
            </w:ins>
            <w:ins w:id="249" w:author="Bhumika Mistry" w:date="2022-02-09T11:25:00Z">
              <w:del w:id="250" w:author="Isabelle Stewart" w:date="2022-05-18T12:16:00Z">
                <w:r w:rsidRPr="005E3FEB" w:rsidDel="00A85CE8">
                  <w:rPr>
                    <w:szCs w:val="18"/>
                  </w:rPr>
                  <w:delText xml:space="preserve">plan has been developed, including solutions for the building design and construction that specifically address key risks identified in the Climate Change Risk Assessment. </w:delText>
                </w:r>
              </w:del>
            </w:ins>
            <w:commentRangeStart w:id="251"/>
            <w:commentRangeStart w:id="252"/>
            <w:del w:id="253" w:author="Isabelle Stewart" w:date="2022-05-18T12:16:00Z">
              <w:r w:rsidR="00DF39B7" w:rsidRPr="00DE3444" w:rsidDel="00A85CE8">
                <w:rPr>
                  <w:szCs w:val="18"/>
                  <w:rPrChange w:id="254" w:author="Ting Li" w:date="2022-05-09T11:19:00Z">
                    <w:rPr>
                      <w:rFonts w:eastAsia="Times New Roman"/>
                      <w:szCs w:val="20"/>
                      <w:lang w:eastAsia="en-AU"/>
                    </w:rPr>
                  </w:rPrChange>
                </w:rPr>
                <w:delText>A project specific climate adaptation plan has been developed in accordance with a recognised standard; and</w:delText>
              </w:r>
            </w:del>
          </w:p>
          <w:p w14:paraId="4143AE17" w14:textId="745962BC" w:rsidR="00DF39B7" w:rsidDel="00A85CE8" w:rsidRDefault="00DF39B7">
            <w:pPr>
              <w:pStyle w:val="CommentText"/>
              <w:numPr>
                <w:ilvl w:val="0"/>
                <w:numId w:val="44"/>
              </w:numPr>
              <w:ind w:left="360"/>
              <w:rPr>
                <w:del w:id="255" w:author="Isabelle Stewart" w:date="2022-05-18T12:16:00Z"/>
              </w:rPr>
              <w:pPrChange w:id="256" w:author="Ting Li" w:date="2022-03-01T17:29:00Z">
                <w:pPr/>
              </w:pPrChange>
            </w:pPr>
            <w:del w:id="257" w:author="Isabelle Stewart" w:date="2022-05-18T12:16:00Z">
              <w:r w:rsidRPr="00DE3444" w:rsidDel="00A85CE8">
                <w:rPr>
                  <w:szCs w:val="18"/>
                  <w:rPrChange w:id="258" w:author="Ting Li" w:date="2022-05-09T11:19:00Z">
                    <w:rPr>
                      <w:rFonts w:eastAsia="Times New Roman"/>
                      <w:lang w:eastAsia="en-AU"/>
                    </w:rPr>
                  </w:rPrChange>
                </w:rPr>
                <w:delText>Solutions have been included into the building design and construction that specifically address the risk assessment component of the adaptation plan.</w:delText>
              </w:r>
              <w:commentRangeEnd w:id="251"/>
              <w:r w:rsidR="00347915" w:rsidRPr="00DE3444" w:rsidDel="00A85CE8">
                <w:rPr>
                  <w:sz w:val="20"/>
                  <w:szCs w:val="18"/>
                  <w:rPrChange w:id="259" w:author="Ting Li" w:date="2022-05-09T11:19:00Z">
                    <w:rPr>
                      <w:rStyle w:val="CommentReference"/>
                    </w:rPr>
                  </w:rPrChange>
                </w:rPr>
                <w:commentReference w:id="251"/>
              </w:r>
              <w:commentRangeEnd w:id="252"/>
              <w:r w:rsidR="0053631B" w:rsidRPr="00DE3444" w:rsidDel="00A85CE8">
                <w:rPr>
                  <w:sz w:val="20"/>
                  <w:szCs w:val="18"/>
                  <w:rPrChange w:id="260" w:author="Ting Li" w:date="2022-05-09T11:19:00Z">
                    <w:rPr>
                      <w:rStyle w:val="CommentReference"/>
                    </w:rPr>
                  </w:rPrChange>
                </w:rPr>
                <w:commentReference w:id="252"/>
              </w:r>
            </w:del>
          </w:p>
        </w:tc>
        <w:tc>
          <w:tcPr>
            <w:tcW w:w="741" w:type="pct"/>
            <w:vAlign w:val="center"/>
          </w:tcPr>
          <w:p w14:paraId="5C7A87BD" w14:textId="242DBB30" w:rsidR="001A76C9" w:rsidDel="00A85CE8" w:rsidRDefault="00CC3B44" w:rsidP="001C55B2">
            <w:pPr>
              <w:jc w:val="center"/>
              <w:rPr>
                <w:del w:id="261" w:author="Isabelle Stewart" w:date="2022-05-18T12:16:00Z"/>
              </w:rPr>
            </w:pPr>
            <w:del w:id="262" w:author="Isabelle Stewart" w:date="2022-05-18T12:16:00Z">
              <w:r w:rsidDel="00A85CE8">
                <w:delText>2</w:delText>
              </w:r>
            </w:del>
          </w:p>
        </w:tc>
        <w:tc>
          <w:tcPr>
            <w:tcW w:w="541" w:type="pct"/>
            <w:vAlign w:val="center"/>
          </w:tcPr>
          <w:p w14:paraId="63B64044" w14:textId="0972E1B4" w:rsidR="001A76C9" w:rsidDel="00A85CE8" w:rsidRDefault="00827BE1" w:rsidP="001A76C9">
            <w:pPr>
              <w:jc w:val="center"/>
              <w:rPr>
                <w:del w:id="263" w:author="Isabelle Stewart" w:date="2022-05-18T12:16:00Z"/>
              </w:rPr>
            </w:pPr>
            <w:del w:id="264" w:author="Isabelle Stewart" w:date="2022-05-18T12:16:00Z">
              <w:r w:rsidDel="00A85CE8">
                <w:rPr>
                  <w:color w:val="8064A2" w:themeColor="accent4"/>
                </w:rPr>
                <w:delText>[</w:delText>
              </w:r>
              <w:r w:rsidR="001547B7" w:rsidRPr="00061E0F" w:rsidDel="00A85CE8">
                <w:rPr>
                  <w:color w:val="8064A2" w:themeColor="accent4"/>
                </w:rPr>
                <w:delText>#</w:delText>
              </w:r>
              <w:r w:rsidDel="00A85CE8">
                <w:rPr>
                  <w:color w:val="8064A2" w:themeColor="accent4"/>
                </w:rPr>
                <w:delText>]</w:delText>
              </w:r>
            </w:del>
          </w:p>
        </w:tc>
      </w:tr>
      <w:tr w:rsidR="00323B10" w:rsidDel="00A85CE8" w14:paraId="61863F9F" w14:textId="72050F86" w:rsidTr="00240AA6">
        <w:trPr>
          <w:del w:id="265" w:author="Isabelle Stewart" w:date="2022-05-18T12:16:00Z"/>
        </w:trPr>
        <w:tc>
          <w:tcPr>
            <w:tcW w:w="330" w:type="pct"/>
            <w:vAlign w:val="center"/>
          </w:tcPr>
          <w:p w14:paraId="57F35D4B" w14:textId="77A2CD7B" w:rsidR="006012B1" w:rsidRPr="00421C6B" w:rsidDel="00A85CE8" w:rsidRDefault="006012B1" w:rsidP="00143A89">
            <w:pPr>
              <w:rPr>
                <w:del w:id="266" w:author="Isabelle Stewart" w:date="2022-05-18T12:16:00Z"/>
                <w:b/>
              </w:rPr>
            </w:pPr>
            <w:del w:id="267" w:author="Isabelle Stewart" w:date="2022-05-18T12:16:00Z">
              <w:r w:rsidDel="00A85CE8">
                <w:rPr>
                  <w:b/>
                </w:rPr>
                <w:delText>3.</w:delText>
              </w:r>
            </w:del>
            <w:ins w:id="268" w:author="Bhumika Mistry" w:date="2022-02-01T15:20:00Z">
              <w:del w:id="269" w:author="Isabelle Stewart" w:date="2022-05-18T12:16:00Z">
                <w:r w:rsidR="004C29B8" w:rsidDel="00A85CE8">
                  <w:rPr>
                    <w:b/>
                  </w:rPr>
                  <w:delText>3</w:delText>
                </w:r>
              </w:del>
            </w:ins>
            <w:del w:id="270" w:author="Isabelle Stewart" w:date="2022-05-18T12:16:00Z">
              <w:r w:rsidR="00DF78C3" w:rsidDel="00A85CE8">
                <w:rPr>
                  <w:b/>
                </w:rPr>
                <w:delText>2</w:delText>
              </w:r>
            </w:del>
          </w:p>
        </w:tc>
        <w:tc>
          <w:tcPr>
            <w:tcW w:w="1151" w:type="pct"/>
            <w:vAlign w:val="center"/>
          </w:tcPr>
          <w:p w14:paraId="2E4EE628" w14:textId="3BB1D47B" w:rsidR="006012B1" w:rsidRPr="00421C6B" w:rsidDel="00A85CE8" w:rsidRDefault="006012B1" w:rsidP="00143A89">
            <w:pPr>
              <w:rPr>
                <w:del w:id="271" w:author="Isabelle Stewart" w:date="2022-05-18T12:16:00Z"/>
                <w:b/>
              </w:rPr>
            </w:pPr>
            <w:del w:id="272" w:author="Isabelle Stewart" w:date="2022-05-18T12:16:00Z">
              <w:r w:rsidDel="00A85CE8">
                <w:rPr>
                  <w:b/>
                </w:rPr>
                <w:delText>Earthquake Resilience</w:delText>
              </w:r>
            </w:del>
          </w:p>
        </w:tc>
        <w:tc>
          <w:tcPr>
            <w:tcW w:w="2146" w:type="pct"/>
            <w:vAlign w:val="center"/>
          </w:tcPr>
          <w:p w14:paraId="23E05331" w14:textId="303142A2" w:rsidR="006012B1" w:rsidRPr="00DF39B7" w:rsidDel="00A85CE8" w:rsidRDefault="006012B1">
            <w:pPr>
              <w:pStyle w:val="CommentText"/>
              <w:numPr>
                <w:ilvl w:val="0"/>
                <w:numId w:val="46"/>
              </w:numPr>
              <w:rPr>
                <w:del w:id="273" w:author="Isabelle Stewart" w:date="2022-05-18T12:16:00Z"/>
                <w:rFonts w:eastAsia="Times New Roman"/>
                <w:lang w:eastAsia="en-AU"/>
              </w:rPr>
              <w:pPrChange w:id="274" w:author="Bhumika Mistry" w:date="2022-03-02T10:42:00Z">
                <w:pPr>
                  <w:spacing w:line="240" w:lineRule="auto"/>
                </w:pPr>
              </w:pPrChange>
            </w:pPr>
            <w:del w:id="275" w:author="Isabelle Stewart" w:date="2022-05-18T12:16:00Z">
              <w:r w:rsidRPr="009D597A" w:rsidDel="00A85CE8">
                <w:rPr>
                  <w:szCs w:val="18"/>
                  <w:rPrChange w:id="276" w:author="Ting Li" w:date="2022-03-01T17:31:00Z">
                    <w:rPr>
                      <w:rFonts w:eastAsia="Times New Roman"/>
                      <w:lang w:eastAsia="en-AU"/>
                    </w:rPr>
                  </w:rPrChange>
                </w:rPr>
                <w:delText>The project implements strategies to mitigate the impact of earthquake and seismic movement over the life of a building.</w:delText>
              </w:r>
            </w:del>
          </w:p>
        </w:tc>
        <w:tc>
          <w:tcPr>
            <w:tcW w:w="741" w:type="pct"/>
            <w:vAlign w:val="center"/>
          </w:tcPr>
          <w:p w14:paraId="6FE43D4A" w14:textId="6CD6136C" w:rsidR="006012B1" w:rsidDel="00A85CE8" w:rsidRDefault="006012B1" w:rsidP="001C55B2">
            <w:pPr>
              <w:jc w:val="center"/>
              <w:rPr>
                <w:del w:id="277" w:author="Isabelle Stewart" w:date="2022-05-18T12:16:00Z"/>
              </w:rPr>
            </w:pPr>
            <w:del w:id="278" w:author="Isabelle Stewart" w:date="2022-05-18T12:16:00Z">
              <w:r w:rsidDel="00A85CE8">
                <w:delText>1</w:delText>
              </w:r>
            </w:del>
          </w:p>
        </w:tc>
        <w:tc>
          <w:tcPr>
            <w:tcW w:w="541" w:type="pct"/>
            <w:vAlign w:val="center"/>
          </w:tcPr>
          <w:p w14:paraId="22102C75" w14:textId="6BB3F684" w:rsidR="006012B1" w:rsidDel="00A85CE8" w:rsidRDefault="006012B1" w:rsidP="001A76C9">
            <w:pPr>
              <w:jc w:val="center"/>
              <w:rPr>
                <w:del w:id="279" w:author="Isabelle Stewart" w:date="2022-05-18T12:16:00Z"/>
                <w:color w:val="8064A2" w:themeColor="accent4"/>
              </w:rPr>
            </w:pPr>
            <w:del w:id="280" w:author="Isabelle Stewart" w:date="2022-05-18T12:16:00Z">
              <w:r w:rsidDel="00A85CE8">
                <w:rPr>
                  <w:color w:val="8064A2" w:themeColor="accent4"/>
                </w:rPr>
                <w:delText>[</w:delText>
              </w:r>
              <w:r w:rsidRPr="00061E0F" w:rsidDel="00A85CE8">
                <w:rPr>
                  <w:color w:val="8064A2" w:themeColor="accent4"/>
                </w:rPr>
                <w:delText>#</w:delText>
              </w:r>
              <w:r w:rsidDel="00A85CE8">
                <w:rPr>
                  <w:color w:val="8064A2" w:themeColor="accent4"/>
                </w:rPr>
                <w:delText>]</w:delText>
              </w:r>
            </w:del>
          </w:p>
        </w:tc>
      </w:tr>
    </w:tbl>
    <w:p w14:paraId="758E0594" w14:textId="77777777" w:rsidR="009E45D5" w:rsidDel="00A85CE8" w:rsidRDefault="009E45D5" w:rsidP="00543FCE">
      <w:pPr>
        <w:rPr>
          <w:del w:id="281" w:author="Isabelle Stewart" w:date="2022-05-18T12:16:00Z"/>
        </w:rPr>
      </w:pPr>
      <w:bookmarkStart w:id="282" w:name="h.fwvpjw869anz"/>
      <w:bookmarkEnd w:id="282"/>
    </w:p>
    <w:p w14:paraId="3E1337BC" w14:textId="4948DACB" w:rsidR="00B074DB" w:rsidDel="00D54917" w:rsidRDefault="00B074DB">
      <w:pPr>
        <w:pStyle w:val="Heading2"/>
        <w:rPr>
          <w:del w:id="283" w:author="Isabelle Stewart" w:date="2022-05-18T12:16:00Z"/>
        </w:rPr>
      </w:pPr>
      <w:del w:id="284" w:author="Isabelle Stewart" w:date="2022-05-18T12:16:00Z">
        <w:r w:rsidDel="00A85CE8">
          <w:delText>Project-specific technical questions (formerly tc</w:delText>
        </w:r>
        <w:r w:rsidRPr="00A157BD" w:rsidDel="00A85CE8">
          <w:rPr>
            <w:sz w:val="24"/>
          </w:rPr>
          <w:delText>s</w:delText>
        </w:r>
        <w:r w:rsidDel="00A85CE8">
          <w:delText xml:space="preserve"> and cir</w:delText>
        </w:r>
        <w:r w:rsidRPr="00A157BD" w:rsidDel="00A85CE8">
          <w:rPr>
            <w:sz w:val="24"/>
          </w:rPr>
          <w:delText>s</w:delText>
        </w:r>
        <w:r w:rsidDel="00A85CE8">
          <w:delText xml:space="preserve">) </w:delText>
        </w:r>
      </w:del>
    </w:p>
    <w:tbl>
      <w:tblPr>
        <w:tblStyle w:val="Style1"/>
        <w:tblW w:w="5000" w:type="pct"/>
        <w:tblLook w:val="04A0" w:firstRow="1" w:lastRow="0" w:firstColumn="1" w:lastColumn="0" w:noHBand="0" w:noVBand="1"/>
      </w:tblPr>
      <w:tblGrid>
        <w:gridCol w:w="7211"/>
        <w:gridCol w:w="1816"/>
      </w:tblGrid>
      <w:tr w:rsidR="001C3A1D" w:rsidDel="00A85CE8" w14:paraId="79F8AFB4" w14:textId="13F85342" w:rsidTr="00F43B5F">
        <w:trPr>
          <w:del w:id="285" w:author="Isabelle Stewart" w:date="2022-05-18T12:16:00Z"/>
        </w:trPr>
        <w:tc>
          <w:tcPr>
            <w:tcW w:w="3994" w:type="pct"/>
            <w:vAlign w:val="center"/>
          </w:tcPr>
          <w:p w14:paraId="0FEE8C73" w14:textId="75F8CA4C" w:rsidR="001C3A1D" w:rsidRPr="003A2BE3" w:rsidDel="00A85CE8" w:rsidRDefault="001C3A1D">
            <w:pPr>
              <w:pStyle w:val="Heading2"/>
              <w:rPr>
                <w:del w:id="286" w:author="Isabelle Stewart" w:date="2022-05-18T12:16:00Z"/>
              </w:rPr>
              <w:pPrChange w:id="287" w:author="Isabelle Stewart" w:date="2022-05-18T12:16:00Z">
                <w:pPr/>
              </w:pPrChange>
            </w:pPr>
            <w:del w:id="288" w:author="Isabelle Stewart" w:date="2022-05-18T12:16:00Z">
              <w:r w:rsidRPr="003A2BE3" w:rsidDel="00A85CE8">
                <w:delText>There are no project</w:delText>
              </w:r>
              <w:r w:rsidR="00B074DB" w:rsidDel="00A85CE8">
                <w:delText>-</w:delText>
              </w:r>
              <w:r w:rsidRPr="003A2BE3" w:rsidDel="00A85CE8">
                <w:delText xml:space="preserve">specific </w:delText>
              </w:r>
            </w:del>
            <w:ins w:id="289" w:author="Ting Li" w:date="2022-03-01T17:28:00Z">
              <w:del w:id="290" w:author="Isabelle Stewart" w:date="2022-05-18T12:16:00Z">
                <w:r w:rsidR="00F47669" w:rsidDel="00A85CE8">
                  <w:delText>T</w:delText>
                </w:r>
              </w:del>
            </w:ins>
            <w:del w:id="291" w:author="Isabelle Stewart" w:date="2022-05-18T12:16:00Z">
              <w:r w:rsidR="00B074DB" w:rsidDel="00A85CE8">
                <w:delText xml:space="preserve">technical </w:delText>
              </w:r>
            </w:del>
            <w:ins w:id="292" w:author="Ting Li" w:date="2022-03-01T17:28:00Z">
              <w:del w:id="293" w:author="Isabelle Stewart" w:date="2022-05-18T12:16:00Z">
                <w:r w:rsidR="00F47669" w:rsidDel="00A85CE8">
                  <w:delText>Q</w:delText>
                </w:r>
              </w:del>
            </w:ins>
            <w:del w:id="294" w:author="Isabelle Stewart" w:date="2022-05-18T12:16:00Z">
              <w:r w:rsidR="00B074DB" w:rsidDel="00A85CE8">
                <w:delText>questions</w:delText>
              </w:r>
              <w:r w:rsidR="00B074DB" w:rsidRPr="003A2BE3" w:rsidDel="00A85CE8">
                <w:delText xml:space="preserve"> </w:delText>
              </w:r>
              <w:r w:rsidRPr="003A2BE3" w:rsidDel="00A85CE8">
                <w:delText>for this credit.</w:delText>
              </w:r>
            </w:del>
          </w:p>
        </w:tc>
        <w:tc>
          <w:tcPr>
            <w:tcW w:w="1006" w:type="pct"/>
          </w:tcPr>
          <w:p w14:paraId="4D8ECA6E" w14:textId="260E7702" w:rsidR="001C3A1D" w:rsidRPr="003A2BE3" w:rsidDel="00A85CE8" w:rsidRDefault="000C59AA">
            <w:pPr>
              <w:pStyle w:val="Heading2"/>
              <w:rPr>
                <w:del w:id="295" w:author="Isabelle Stewart" w:date="2022-05-18T12:16:00Z"/>
              </w:rPr>
              <w:pPrChange w:id="296" w:author="Isabelle Stewart" w:date="2022-05-18T12:16:00Z">
                <w:pPr>
                  <w:jc w:val="center"/>
                </w:pPr>
              </w:pPrChange>
            </w:pPr>
            <w:customXmlDelRangeStart w:id="297" w:author="Isabelle Stewart" w:date="2022-05-18T12:16:00Z"/>
            <w:sdt>
              <w:sdtPr>
                <w:rPr>
                  <w:caps w:val="0"/>
                </w:rPr>
                <w:id w:val="585882101"/>
                <w14:checkbox>
                  <w14:checked w14:val="0"/>
                  <w14:checkedState w14:val="2612" w14:font="MS Gothic"/>
                  <w14:uncheckedState w14:val="2610" w14:font="MS Gothic"/>
                </w14:checkbox>
              </w:sdtPr>
              <w:sdtEndPr>
                <w:rPr>
                  <w:rFonts w:hint="eastAsia"/>
                </w:rPr>
              </w:sdtEndPr>
              <w:sdtContent>
                <w:customXmlDelRangeEnd w:id="297"/>
                <w:del w:id="298" w:author="Isabelle Stewart" w:date="2022-05-18T12:16:00Z">
                  <w:r w:rsidR="003D5919" w:rsidDel="00A85CE8">
                    <w:rPr>
                      <w:rFonts w:ascii="MS Gothic" w:eastAsia="MS Gothic" w:hAnsi="MS Gothic" w:hint="eastAsia"/>
                    </w:rPr>
                    <w:delText>☐</w:delText>
                  </w:r>
                </w:del>
                <w:customXmlDelRangeStart w:id="299" w:author="Isabelle Stewart" w:date="2022-05-18T12:16:00Z"/>
              </w:sdtContent>
            </w:sdt>
            <w:customXmlDelRangeEnd w:id="299"/>
          </w:p>
        </w:tc>
      </w:tr>
      <w:tr w:rsidR="001C3A1D" w:rsidDel="00A85CE8" w14:paraId="3D6BE472" w14:textId="0B43F1DB" w:rsidTr="00F43B5F">
        <w:trPr>
          <w:del w:id="300" w:author="Isabelle Stewart" w:date="2022-05-18T12:16:00Z"/>
        </w:trPr>
        <w:tc>
          <w:tcPr>
            <w:tcW w:w="3994" w:type="pct"/>
            <w:vAlign w:val="center"/>
          </w:tcPr>
          <w:p w14:paraId="5479931C" w14:textId="613BC65B" w:rsidR="001C3A1D" w:rsidRPr="003A2BE3" w:rsidDel="00A85CE8" w:rsidRDefault="001C3A1D">
            <w:pPr>
              <w:pStyle w:val="Heading2"/>
              <w:rPr>
                <w:del w:id="301" w:author="Isabelle Stewart" w:date="2022-05-18T12:16:00Z"/>
              </w:rPr>
              <w:pPrChange w:id="302" w:author="Isabelle Stewart" w:date="2022-05-18T12:16:00Z">
                <w:pPr/>
              </w:pPrChange>
            </w:pPr>
            <w:del w:id="303" w:author="Isabelle Stewart" w:date="2022-05-18T12:16:00Z">
              <w:r w:rsidRPr="003A2BE3" w:rsidDel="00A85CE8">
                <w:delText xml:space="preserve">There are </w:delText>
              </w:r>
              <w:r w:rsidR="00B074DB" w:rsidRPr="003A2BE3" w:rsidDel="00A85CE8">
                <w:delText>project</w:delText>
              </w:r>
              <w:r w:rsidR="00B074DB" w:rsidDel="00A85CE8">
                <w:delText>-</w:delText>
              </w:r>
              <w:r w:rsidR="00B074DB" w:rsidRPr="003A2BE3" w:rsidDel="00A85CE8">
                <w:delText xml:space="preserve">specific </w:delText>
              </w:r>
              <w:r w:rsidR="00EE7B71" w:rsidDel="00A85CE8">
                <w:delText>Technical Q</w:delText>
              </w:r>
              <w:r w:rsidR="00B074DB" w:rsidDel="00A85CE8">
                <w:delText>uestions</w:delText>
              </w:r>
              <w:r w:rsidR="00B074DB" w:rsidRPr="003A2BE3" w:rsidDel="00A85CE8">
                <w:delText xml:space="preserve"> </w:delText>
              </w:r>
              <w:r w:rsidRPr="003A2BE3" w:rsidDel="00A85CE8">
                <w:delText>for this credit</w:delText>
              </w:r>
              <w:r w:rsidR="001547B7" w:rsidDel="00A85CE8">
                <w:delText xml:space="preserve"> and a</w:delText>
              </w:r>
              <w:r w:rsidR="001547B7" w:rsidRPr="003A2BE3" w:rsidDel="00A85CE8">
                <w:delText xml:space="preserve">ll responses received from the </w:delText>
              </w:r>
              <w:r w:rsidR="00E810F6" w:rsidDel="00A85CE8">
                <w:delText>NZGBC</w:delText>
              </w:r>
              <w:r w:rsidR="001547B7" w:rsidRPr="003A2BE3" w:rsidDel="00A85CE8">
                <w:delText xml:space="preserve"> are attached</w:delText>
              </w:r>
              <w:r w:rsidR="001547B7" w:rsidDel="00A85CE8">
                <w:delText>.</w:delText>
              </w:r>
            </w:del>
          </w:p>
        </w:tc>
        <w:tc>
          <w:tcPr>
            <w:tcW w:w="1006" w:type="pct"/>
          </w:tcPr>
          <w:p w14:paraId="570D89CA" w14:textId="39444626" w:rsidR="001C3A1D" w:rsidRPr="003A2BE3" w:rsidDel="00A85CE8" w:rsidRDefault="000C59AA">
            <w:pPr>
              <w:pStyle w:val="Heading2"/>
              <w:rPr>
                <w:del w:id="304" w:author="Isabelle Stewart" w:date="2022-05-18T12:16:00Z"/>
              </w:rPr>
              <w:pPrChange w:id="305" w:author="Isabelle Stewart" w:date="2022-05-18T12:16:00Z">
                <w:pPr>
                  <w:jc w:val="center"/>
                </w:pPr>
              </w:pPrChange>
            </w:pPr>
            <w:customXmlDelRangeStart w:id="306" w:author="Isabelle Stewart" w:date="2022-05-18T12:16:00Z"/>
            <w:sdt>
              <w:sdtPr>
                <w:rPr>
                  <w:caps w:val="0"/>
                </w:rPr>
                <w:id w:val="-1398285303"/>
                <w14:checkbox>
                  <w14:checked w14:val="0"/>
                  <w14:checkedState w14:val="2612" w14:font="MS Gothic"/>
                  <w14:uncheckedState w14:val="2610" w14:font="MS Gothic"/>
                </w14:checkbox>
              </w:sdtPr>
              <w:sdtEndPr>
                <w:rPr>
                  <w:rFonts w:hint="eastAsia"/>
                </w:rPr>
              </w:sdtEndPr>
              <w:sdtContent>
                <w:customXmlDelRangeEnd w:id="306"/>
                <w:del w:id="307" w:author="Isabelle Stewart" w:date="2022-05-18T12:16:00Z">
                  <w:r w:rsidR="001C3A1D" w:rsidDel="00A85CE8">
                    <w:rPr>
                      <w:rFonts w:ascii="MS Gothic" w:eastAsia="MS Gothic" w:hAnsi="MS Gothic" w:hint="eastAsia"/>
                    </w:rPr>
                    <w:delText>☐</w:delText>
                  </w:r>
                </w:del>
                <w:customXmlDelRangeStart w:id="308" w:author="Isabelle Stewart" w:date="2022-05-18T12:16:00Z"/>
              </w:sdtContent>
            </w:sdt>
            <w:customXmlDelRangeEnd w:id="308"/>
          </w:p>
        </w:tc>
      </w:tr>
    </w:tbl>
    <w:p w14:paraId="3DBF1657" w14:textId="77777777" w:rsidR="001A76C9" w:rsidDel="00EC7778" w:rsidRDefault="001A76C9">
      <w:pPr>
        <w:pStyle w:val="Heading2"/>
        <w:rPr>
          <w:del w:id="309" w:author="Bhumika Mistry" w:date="2022-02-01T16:24:00Z"/>
        </w:rPr>
        <w:pPrChange w:id="310" w:author="Isabelle Stewart" w:date="2022-05-18T12:16:00Z">
          <w:pPr>
            <w:pStyle w:val="Criterionsubheading"/>
            <w:numPr>
              <w:numId w:val="0"/>
            </w:numPr>
            <w:ind w:left="0" w:firstLine="0"/>
          </w:pPr>
        </w:pPrChange>
      </w:pPr>
    </w:p>
    <w:p w14:paraId="366BA1F1" w14:textId="41F41CA4" w:rsidR="00EC7778" w:rsidDel="00B07975" w:rsidRDefault="00EC7778">
      <w:pPr>
        <w:pStyle w:val="Heading2"/>
        <w:rPr>
          <w:ins w:id="311" w:author="Ting Li" w:date="2022-03-02T09:24:00Z"/>
          <w:del w:id="312" w:author="Isabelle Stewart" w:date="2022-05-18T12:34:00Z"/>
        </w:rPr>
        <w:pPrChange w:id="313" w:author="Isabelle Stewart" w:date="2022-05-18T12:16:00Z">
          <w:pPr/>
        </w:pPrChange>
      </w:pPr>
    </w:p>
    <w:p w14:paraId="66C8E27E" w14:textId="6A2B3BB3" w:rsidR="001C3A1D" w:rsidDel="00B07975" w:rsidRDefault="001C3A1D">
      <w:pPr>
        <w:spacing w:before="0" w:after="0" w:line="240" w:lineRule="auto"/>
        <w:rPr>
          <w:del w:id="314" w:author="Isabelle Stewart" w:date="2022-05-18T12:34:00Z"/>
          <w:rFonts w:eastAsia="Times New Roman"/>
          <w:caps/>
          <w:noProof/>
          <w:color w:val="365F91" w:themeColor="accent1" w:themeShade="BF"/>
          <w:sz w:val="36"/>
          <w:szCs w:val="32"/>
        </w:rPr>
      </w:pPr>
      <w:del w:id="315" w:author="Isabelle Stewart" w:date="2022-05-18T12:34:00Z">
        <w:r w:rsidDel="00B07975">
          <w:br w:type="page"/>
        </w:r>
      </w:del>
    </w:p>
    <w:p w14:paraId="43A5E247" w14:textId="6404652D" w:rsidR="00DF39B7" w:rsidDel="00B07975" w:rsidRDefault="00DF78C3">
      <w:pPr>
        <w:pStyle w:val="Criterionsubheading"/>
        <w:numPr>
          <w:ilvl w:val="0"/>
          <w:numId w:val="0"/>
        </w:numPr>
        <w:rPr>
          <w:del w:id="316" w:author="Isabelle Stewart" w:date="2022-05-18T12:34:00Z"/>
        </w:rPr>
        <w:pPrChange w:id="317" w:author="Bhumika Mistry" w:date="2022-02-01T15:50:00Z">
          <w:pPr>
            <w:pStyle w:val="Criterionsubheading"/>
          </w:pPr>
        </w:pPrChange>
      </w:pPr>
      <w:bookmarkStart w:id="318" w:name="_Hlk4425503"/>
      <w:commentRangeStart w:id="319"/>
      <w:del w:id="320" w:author="Isabelle Stewart" w:date="2022-05-18T12:34:00Z">
        <w:r w:rsidDel="00B07975">
          <w:delText>3.1</w:delText>
        </w:r>
        <w:r w:rsidR="00ED2F01" w:rsidDel="00B07975">
          <w:delText xml:space="preserve"> </w:delText>
        </w:r>
        <w:r w:rsidR="00CC3B44" w:rsidRPr="00CC3B44" w:rsidDel="00B07975">
          <w:delText>Implementation of a Climate Adaptation Plan</w:delText>
        </w:r>
      </w:del>
      <w:ins w:id="321" w:author="Bhumika Mistry" w:date="2022-02-01T15:33:00Z">
        <w:del w:id="322" w:author="Isabelle Stewart" w:date="2022-05-18T12:34:00Z">
          <w:r w:rsidR="00A6146A" w:rsidDel="00B07975">
            <w:delText>Conditional requirement</w:delText>
          </w:r>
        </w:del>
      </w:ins>
    </w:p>
    <w:p w14:paraId="4DE683DA" w14:textId="7C62B828" w:rsidR="00CC3B44" w:rsidRPr="00762E63" w:rsidDel="00B07975" w:rsidRDefault="00DF78C3">
      <w:pPr>
        <w:pStyle w:val="Criterionsubheading"/>
        <w:numPr>
          <w:ilvl w:val="0"/>
          <w:numId w:val="0"/>
        </w:numPr>
        <w:rPr>
          <w:del w:id="323" w:author="Isabelle Stewart" w:date="2022-05-18T12:34:00Z"/>
        </w:rPr>
        <w:pPrChange w:id="324" w:author="Ting Li" w:date="2022-03-02T09:24:00Z">
          <w:pPr>
            <w:pStyle w:val="Heading3"/>
          </w:pPr>
        </w:pPrChange>
      </w:pPr>
      <w:del w:id="325" w:author="Isabelle Stewart" w:date="2022-05-18T12:34:00Z">
        <w:r w:rsidRPr="00762E63" w:rsidDel="00B07975">
          <w:delText>3.1</w:delText>
        </w:r>
        <w:r w:rsidR="001C3A1D" w:rsidRPr="00762E63" w:rsidDel="00B07975">
          <w:delText xml:space="preserve">.1 </w:delText>
        </w:r>
        <w:r w:rsidR="00CC3B44" w:rsidRPr="00762E63" w:rsidDel="00B07975">
          <w:delText>Climate Adaptation Plan</w:delText>
        </w:r>
      </w:del>
      <w:ins w:id="326" w:author="Bhumika Mistry" w:date="2022-02-01T15:35:00Z">
        <w:del w:id="327" w:author="Isabelle Stewart" w:date="2022-05-18T12:34:00Z">
          <w:r w:rsidR="00F65737" w:rsidDel="00B07975">
            <w:delText>Climate change pre-screening checklist</w:delText>
          </w:r>
        </w:del>
      </w:ins>
      <w:commentRangeEnd w:id="319"/>
      <w:ins w:id="328" w:author="Bhumika Mistry" w:date="2022-02-01T15:38:00Z">
        <w:del w:id="329" w:author="Isabelle Stewart" w:date="2022-05-18T12:34:00Z">
          <w:r w:rsidR="001549B6" w:rsidDel="00B07975">
            <w:rPr>
              <w:rStyle w:val="CommentReference"/>
              <w:rFonts w:eastAsiaTheme="minorHAnsi" w:cstheme="minorBidi"/>
              <w:caps w:val="0"/>
              <w:color w:val="auto"/>
            </w:rPr>
            <w:commentReference w:id="319"/>
          </w:r>
        </w:del>
      </w:ins>
    </w:p>
    <w:tbl>
      <w:tblPr>
        <w:tblStyle w:val="Style1"/>
        <w:tblW w:w="5000" w:type="pct"/>
        <w:tblLook w:val="04A0" w:firstRow="1" w:lastRow="0" w:firstColumn="1" w:lastColumn="0" w:noHBand="0" w:noVBand="1"/>
      </w:tblPr>
      <w:tblGrid>
        <w:gridCol w:w="7211"/>
        <w:gridCol w:w="1816"/>
      </w:tblGrid>
      <w:tr w:rsidR="00DF0E45" w:rsidDel="00B07975" w14:paraId="2DF80C3C" w14:textId="285FE04B" w:rsidTr="13ECA5D7">
        <w:trPr>
          <w:del w:id="330" w:author="Isabelle Stewart" w:date="2022-05-18T12:34:00Z"/>
        </w:trPr>
        <w:tc>
          <w:tcPr>
            <w:tcW w:w="3994" w:type="pct"/>
            <w:vAlign w:val="center"/>
          </w:tcPr>
          <w:bookmarkEnd w:id="318"/>
          <w:p w14:paraId="1F5D15AB" w14:textId="2901A529" w:rsidR="00DF0E45" w:rsidRPr="003A2BE3" w:rsidDel="00B07975" w:rsidRDefault="00CC3B44">
            <w:pPr>
              <w:rPr>
                <w:del w:id="331" w:author="Isabelle Stewart" w:date="2022-05-18T12:34:00Z"/>
              </w:rPr>
            </w:pPr>
            <w:del w:id="332" w:author="Isabelle Stewart" w:date="2022-05-18T12:34:00Z">
              <w:r w:rsidDel="00B07975">
                <w:delText xml:space="preserve">A </w:delText>
              </w:r>
              <w:commentRangeStart w:id="333"/>
              <w:commentRangeStart w:id="334"/>
              <w:r w:rsidR="001C3A1D" w:rsidDel="00B07975">
                <w:delText>C</w:delText>
              </w:r>
              <w:r w:rsidDel="00B07975">
                <w:delText xml:space="preserve">limate </w:delText>
              </w:r>
            </w:del>
            <w:ins w:id="335" w:author="Ting Li" w:date="2022-03-02T09:11:00Z">
              <w:del w:id="336" w:author="Isabelle Stewart" w:date="2022-05-18T12:34:00Z">
                <w:r w:rsidR="00B17A8B" w:rsidDel="00B07975">
                  <w:delText>C</w:delText>
                </w:r>
              </w:del>
            </w:ins>
            <w:ins w:id="337" w:author="Bhumika Mistry" w:date="2022-02-01T15:38:00Z">
              <w:del w:id="338" w:author="Isabelle Stewart" w:date="2022-05-18T12:34:00Z">
                <w:r w:rsidR="001549B6" w:rsidDel="00B07975">
                  <w:delText xml:space="preserve">change </w:delText>
                </w:r>
              </w:del>
            </w:ins>
            <w:ins w:id="339" w:author="Ting Li" w:date="2022-03-02T09:11:00Z">
              <w:del w:id="340" w:author="Isabelle Stewart" w:date="2022-05-18T12:34:00Z">
                <w:r w:rsidR="00B17A8B" w:rsidDel="00B07975">
                  <w:delText>P</w:delText>
                </w:r>
              </w:del>
            </w:ins>
            <w:ins w:id="341" w:author="Bhumika Mistry" w:date="2022-02-01T15:38:00Z">
              <w:del w:id="342" w:author="Isabelle Stewart" w:date="2022-05-18T12:34:00Z">
                <w:r w:rsidR="001549B6" w:rsidDel="00B07975">
                  <w:delText xml:space="preserve">pre-screening checklist </w:delText>
                </w:r>
              </w:del>
            </w:ins>
            <w:ins w:id="343" w:author="Bhumika Mistry" w:date="2022-02-01T15:39:00Z">
              <w:del w:id="344" w:author="Isabelle Stewart" w:date="2022-05-18T12:34:00Z">
                <w:r w:rsidR="006C5B68" w:rsidDel="00B07975">
                  <w:delText xml:space="preserve">has been </w:delText>
                </w:r>
                <w:r w:rsidR="00C001F0" w:rsidDel="00B07975">
                  <w:delText>complete</w:delText>
                </w:r>
              </w:del>
            </w:ins>
            <w:ins w:id="345" w:author="Bhumika Mistry" w:date="2022-02-01T15:41:00Z">
              <w:del w:id="346" w:author="Isabelle Stewart" w:date="2022-05-18T12:34:00Z">
                <w:r w:rsidR="00C6404D" w:rsidDel="00B07975">
                  <w:delText xml:space="preserve">, </w:delText>
                </w:r>
              </w:del>
            </w:ins>
            <w:ins w:id="347" w:author="Bhumika Mistry" w:date="2022-02-01T15:40:00Z">
              <w:del w:id="348" w:author="Isabelle Stewart" w:date="2022-05-18T12:34:00Z">
                <w:r w:rsidR="00C6404D" w:rsidDel="00B07975">
                  <w:delText>meetin</w:delText>
                </w:r>
              </w:del>
            </w:ins>
            <w:ins w:id="349" w:author="Bhumika Mistry" w:date="2022-02-01T15:41:00Z">
              <w:del w:id="350" w:author="Isabelle Stewart" w:date="2022-05-18T12:34:00Z">
                <w:r w:rsidR="00C6404D" w:rsidDel="00B07975">
                  <w:delText xml:space="preserve">g </w:delText>
                </w:r>
              </w:del>
            </w:ins>
            <w:ins w:id="351" w:author="Bhumika Mistry" w:date="2022-02-01T15:40:00Z">
              <w:del w:id="352" w:author="Isabelle Stewart" w:date="2022-05-18T12:34:00Z">
                <w:r w:rsidR="00C6404D" w:rsidDel="00B07975">
                  <w:delText>the Compliance Requirements</w:delText>
                </w:r>
              </w:del>
            </w:ins>
            <w:ins w:id="353" w:author="Bhumika Mistry" w:date="2022-02-01T15:41:00Z">
              <w:del w:id="354" w:author="Isabelle Stewart" w:date="2022-05-18T12:34:00Z">
                <w:r w:rsidR="00C6404D" w:rsidDel="00B07975">
                  <w:delText xml:space="preserve"> under 3.1</w:delText>
                </w:r>
              </w:del>
            </w:ins>
            <w:commentRangeEnd w:id="333"/>
            <w:del w:id="355" w:author="Isabelle Stewart" w:date="2022-05-18T12:34:00Z">
              <w:r w:rsidDel="00B07975">
                <w:rPr>
                  <w:rStyle w:val="CommentReference"/>
                </w:rPr>
                <w:commentReference w:id="333"/>
              </w:r>
              <w:commentRangeEnd w:id="334"/>
              <w:r w:rsidDel="00B07975">
                <w:rPr>
                  <w:rStyle w:val="CommentReference"/>
                </w:rPr>
                <w:commentReference w:id="334"/>
              </w:r>
            </w:del>
            <w:ins w:id="356" w:author="Ting Li" w:date="2022-03-02T09:11:00Z">
              <w:del w:id="357" w:author="Isabelle Stewart" w:date="2022-05-18T12:34:00Z">
                <w:r w:rsidR="00B17A8B" w:rsidDel="00B07975">
                  <w:delText>C</w:delText>
                </w:r>
              </w:del>
            </w:ins>
            <w:ins w:id="358" w:author="Bhumika Mistry" w:date="2022-02-09T10:47:00Z">
              <w:del w:id="359" w:author="Isabelle Stewart" w:date="2022-05-18T12:34:00Z">
                <w:r w:rsidR="00E05B00" w:rsidDel="00B07975">
                  <w:delText>checklist has been complete and signed off by a member of the project team and shared with key stakeholders</w:delText>
                </w:r>
              </w:del>
            </w:ins>
            <w:ins w:id="360" w:author="Ting Li" w:date="2022-03-01T17:38:00Z">
              <w:del w:id="361" w:author="Isabelle Stewart" w:date="2022-05-18T12:34:00Z">
                <w:r w:rsidR="002B4496" w:rsidDel="00B07975">
                  <w:delText>,</w:delText>
                </w:r>
              </w:del>
            </w:ins>
            <w:ins w:id="362" w:author="Bhumika Mistry" w:date="2022-02-09T10:47:00Z">
              <w:del w:id="363" w:author="Isabelle Stewart" w:date="2022-05-18T12:34:00Z">
                <w:r w:rsidR="00E05B00" w:rsidDel="00B07975">
                  <w:delText xml:space="preserve"> meeting the </w:delText>
                </w:r>
              </w:del>
            </w:ins>
            <w:ins w:id="364" w:author="Ting Li" w:date="2022-03-01T17:38:00Z">
              <w:del w:id="365" w:author="Isabelle Stewart" w:date="2022-05-18T12:34:00Z">
                <w:r w:rsidR="002B4496" w:rsidDel="00B07975">
                  <w:delText>c</w:delText>
                </w:r>
              </w:del>
            </w:ins>
            <w:ins w:id="366" w:author="Bhumika Mistry" w:date="2022-02-09T10:47:00Z">
              <w:del w:id="367" w:author="Isabelle Stewart" w:date="2022-05-18T12:34:00Z">
                <w:r w:rsidR="00E05B00" w:rsidDel="00B07975">
                  <w:delText xml:space="preserve">Compliance requirements under </w:delText>
                </w:r>
              </w:del>
            </w:ins>
            <w:ins w:id="368" w:author="Bhumika Mistry" w:date="2022-02-09T10:48:00Z">
              <w:del w:id="369" w:author="Isabelle Stewart" w:date="2022-05-18T12:34:00Z">
                <w:r w:rsidR="00E05B00" w:rsidDel="00B07975">
                  <w:delText>3.1</w:delText>
                </w:r>
              </w:del>
            </w:ins>
            <w:ins w:id="370" w:author="Ting Li" w:date="2022-03-01T17:35:00Z">
              <w:del w:id="371" w:author="Isabelle Stewart" w:date="2022-05-18T12:34:00Z">
                <w:r w:rsidR="006F5166" w:rsidDel="00B07975">
                  <w:delText xml:space="preserve"> OR</w:delText>
                </w:r>
              </w:del>
            </w:ins>
            <w:del w:id="372" w:author="Isabelle Stewart" w:date="2022-05-18T12:34:00Z">
              <w:r w:rsidDel="00B07975">
                <w:delText>Adaptation Plan specific to the project has been developed and, as a minimum, meets the Compliance Requirements under 3.1.1.</w:delText>
              </w:r>
            </w:del>
          </w:p>
        </w:tc>
        <w:tc>
          <w:tcPr>
            <w:tcW w:w="1006" w:type="pct"/>
            <w:vAlign w:val="center"/>
          </w:tcPr>
          <w:p w14:paraId="511501EF" w14:textId="5F1AF618" w:rsidR="00DF0E45" w:rsidRPr="003A2BE3" w:rsidDel="00B07975" w:rsidRDefault="000C59AA" w:rsidP="00C17D7D">
            <w:pPr>
              <w:jc w:val="center"/>
              <w:rPr>
                <w:del w:id="373" w:author="Isabelle Stewart" w:date="2022-05-18T12:34:00Z"/>
              </w:rPr>
            </w:pPr>
            <w:customXmlDelRangeStart w:id="374" w:author="Isabelle Stewart" w:date="2022-05-18T12:34:00Z"/>
            <w:sdt>
              <w:sdtPr>
                <w:id w:val="941187942"/>
                <w14:checkbox>
                  <w14:checked w14:val="0"/>
                  <w14:checkedState w14:val="2612" w14:font="MS Gothic"/>
                  <w14:uncheckedState w14:val="2610" w14:font="MS Gothic"/>
                </w14:checkbox>
              </w:sdtPr>
              <w:sdtEndPr>
                <w:rPr>
                  <w:rFonts w:hint="eastAsia"/>
                </w:rPr>
              </w:sdtEndPr>
              <w:sdtContent>
                <w:customXmlDelRangeEnd w:id="374"/>
                <w:del w:id="375" w:author="Isabelle Stewart" w:date="2022-05-18T12:34:00Z">
                  <w:r w:rsidR="001C3A1D" w:rsidDel="00B07975">
                    <w:rPr>
                      <w:rFonts w:ascii="MS Gothic" w:eastAsia="MS Gothic" w:hAnsi="MS Gothic" w:hint="eastAsia"/>
                    </w:rPr>
                    <w:delText>☐</w:delText>
                  </w:r>
                </w:del>
                <w:customXmlDelRangeStart w:id="376" w:author="Isabelle Stewart" w:date="2022-05-18T12:34:00Z"/>
              </w:sdtContent>
            </w:sdt>
            <w:customXmlDelRangeEnd w:id="376"/>
            <w:del w:id="377" w:author="Isabelle Stewart" w:date="2022-05-18T12:34:00Z">
              <w:r w:rsidR="001C3A1D" w:rsidRPr="003A2BE3" w:rsidDel="00B07975">
                <w:rPr>
                  <w:rFonts w:ascii="MS Gothic" w:eastAsia="MS Gothic" w:hAnsi="MS Gothic" w:cs="MS Gothic" w:hint="eastAsia"/>
                </w:rPr>
                <w:delText xml:space="preserve"> </w:delText>
              </w:r>
            </w:del>
          </w:p>
        </w:tc>
      </w:tr>
      <w:tr w:rsidR="006F5166" w:rsidDel="00B07975" w14:paraId="00031035" w14:textId="60455DA8" w:rsidTr="13ECA5D7">
        <w:trPr>
          <w:ins w:id="378" w:author="Ting Li" w:date="2022-03-01T17:35:00Z"/>
          <w:del w:id="379" w:author="Isabelle Stewart" w:date="2022-05-18T12:34:00Z"/>
        </w:trPr>
        <w:tc>
          <w:tcPr>
            <w:tcW w:w="3994" w:type="pct"/>
            <w:vAlign w:val="center"/>
          </w:tcPr>
          <w:p w14:paraId="35B24E34" w14:textId="09A6C1FB" w:rsidR="006F5166" w:rsidDel="00B07975" w:rsidRDefault="00230CEF">
            <w:pPr>
              <w:rPr>
                <w:ins w:id="380" w:author="Ting Li" w:date="2022-03-01T17:35:00Z"/>
                <w:del w:id="381" w:author="Isabelle Stewart" w:date="2022-05-18T12:34:00Z"/>
              </w:rPr>
            </w:pPr>
            <w:ins w:id="382" w:author="Ting Li" w:date="2022-03-01T17:36:00Z">
              <w:del w:id="383" w:author="Isabelle Stewart" w:date="2022-05-18T12:34:00Z">
                <w:r w:rsidDel="00B07975">
                  <w:delText xml:space="preserve">A </w:delText>
                </w:r>
              </w:del>
            </w:ins>
            <w:ins w:id="384" w:author="Ting Li" w:date="2022-05-16T17:07:00Z">
              <w:del w:id="385" w:author="Isabelle Stewart" w:date="2022-05-18T12:34:00Z">
                <w:r w:rsidR="005F0A53" w:rsidDel="00B07975">
                  <w:delText xml:space="preserve">project specific </w:delText>
                </w:r>
              </w:del>
            </w:ins>
            <w:ins w:id="386" w:author="Ting Li" w:date="2022-03-01T17:36:00Z">
              <w:del w:id="387" w:author="Isabelle Stewart" w:date="2022-05-18T12:34:00Z">
                <w:r w:rsidDel="00B07975">
                  <w:delText xml:space="preserve">Climate </w:delText>
                </w:r>
              </w:del>
            </w:ins>
            <w:ins w:id="388" w:author="Ting Li" w:date="2022-03-02T09:10:00Z">
              <w:del w:id="389" w:author="Isabelle Stewart" w:date="2022-05-18T12:34:00Z">
                <w:r w:rsidR="00F0602B" w:rsidDel="00B07975">
                  <w:delText>C</w:delText>
                </w:r>
              </w:del>
            </w:ins>
            <w:ins w:id="390" w:author="Ting Li" w:date="2022-03-01T17:36:00Z">
              <w:del w:id="391" w:author="Isabelle Stewart" w:date="2022-05-18T12:34:00Z">
                <w:r w:rsidDel="00B07975">
                  <w:delText xml:space="preserve">hange </w:delText>
                </w:r>
              </w:del>
            </w:ins>
            <w:ins w:id="392" w:author="Ting Li" w:date="2022-03-02T09:11:00Z">
              <w:del w:id="393" w:author="Isabelle Stewart" w:date="2022-05-18T12:34:00Z">
                <w:r w:rsidR="00B17A8B" w:rsidDel="00B07975">
                  <w:delText>R</w:delText>
                </w:r>
              </w:del>
            </w:ins>
            <w:ins w:id="394" w:author="Ting Li" w:date="2022-03-01T17:36:00Z">
              <w:del w:id="395" w:author="Isabelle Stewart" w:date="2022-05-18T12:34:00Z">
                <w:r w:rsidDel="00B07975">
                  <w:delText xml:space="preserve">isk </w:delText>
                </w:r>
              </w:del>
            </w:ins>
            <w:ins w:id="396" w:author="Ting Li" w:date="2022-03-02T09:11:00Z">
              <w:del w:id="397" w:author="Isabelle Stewart" w:date="2022-05-18T12:34:00Z">
                <w:r w:rsidR="00B17A8B" w:rsidDel="00B07975">
                  <w:delText>A</w:delText>
                </w:r>
              </w:del>
            </w:ins>
            <w:ins w:id="398" w:author="Ting Li" w:date="2022-03-01T17:36:00Z">
              <w:del w:id="399" w:author="Isabelle Stewart" w:date="2022-05-18T12:34:00Z">
                <w:r w:rsidDel="00B07975">
                  <w:delText xml:space="preserve">ssessment and </w:delText>
                </w:r>
              </w:del>
            </w:ins>
            <w:ins w:id="400" w:author="Ting Li" w:date="2022-03-02T09:11:00Z">
              <w:del w:id="401" w:author="Isabelle Stewart" w:date="2022-05-18T12:34:00Z">
                <w:r w:rsidR="00B17A8B" w:rsidDel="00B07975">
                  <w:delText>A</w:delText>
                </w:r>
              </w:del>
            </w:ins>
            <w:ins w:id="402" w:author="Ting Li" w:date="2022-03-01T17:36:00Z">
              <w:del w:id="403" w:author="Isabelle Stewart" w:date="2022-05-18T12:34:00Z">
                <w:r w:rsidDel="00B07975">
                  <w:delText xml:space="preserve">daptation </w:delText>
                </w:r>
              </w:del>
            </w:ins>
            <w:ins w:id="404" w:author="Ting Li" w:date="2022-03-02T09:11:00Z">
              <w:del w:id="405" w:author="Isabelle Stewart" w:date="2022-05-18T12:34:00Z">
                <w:r w:rsidR="00B17A8B" w:rsidDel="00B07975">
                  <w:delText>P</w:delText>
                </w:r>
              </w:del>
            </w:ins>
            <w:ins w:id="406" w:author="Ting Li" w:date="2022-03-01T17:36:00Z">
              <w:del w:id="407" w:author="Isabelle Stewart" w:date="2022-05-18T12:34:00Z">
                <w:r w:rsidDel="00B07975">
                  <w:delText>lan has been complete and submitted</w:delText>
                </w:r>
              </w:del>
            </w:ins>
            <w:ins w:id="408" w:author="Ting Li" w:date="2022-03-01T17:38:00Z">
              <w:del w:id="409" w:author="Isabelle Stewart" w:date="2022-05-18T12:34:00Z">
                <w:r w:rsidR="002B4496" w:rsidDel="00B07975">
                  <w:delText>,</w:delText>
                </w:r>
              </w:del>
            </w:ins>
            <w:ins w:id="410" w:author="Ting Li" w:date="2022-03-01T17:36:00Z">
              <w:del w:id="411" w:author="Isabelle Stewart" w:date="2022-05-18T12:34:00Z">
                <w:r w:rsidDel="00B07975">
                  <w:delText xml:space="preserve"> </w:delText>
                </w:r>
              </w:del>
            </w:ins>
            <w:ins w:id="412" w:author="Ting Li" w:date="2022-03-01T17:38:00Z">
              <w:del w:id="413" w:author="Isabelle Stewart" w:date="2022-05-18T12:34:00Z">
                <w:r w:rsidR="002B4496" w:rsidDel="00B07975">
                  <w:delText xml:space="preserve">meeting the compliance requirements under </w:delText>
                </w:r>
              </w:del>
            </w:ins>
            <w:ins w:id="414" w:author="Ting Li" w:date="2022-03-01T17:37:00Z">
              <w:del w:id="415" w:author="Isabelle Stewart" w:date="2022-05-18T12:34:00Z">
                <w:r w:rsidR="00F974AA" w:rsidDel="00B07975">
                  <w:delText>3.2</w:delText>
                </w:r>
              </w:del>
            </w:ins>
          </w:p>
        </w:tc>
        <w:tc>
          <w:tcPr>
            <w:tcW w:w="1006" w:type="pct"/>
            <w:vAlign w:val="center"/>
          </w:tcPr>
          <w:p w14:paraId="146EF6E9" w14:textId="076246DE" w:rsidR="006F5166" w:rsidDel="00B07975" w:rsidRDefault="000C59AA" w:rsidP="00C17D7D">
            <w:pPr>
              <w:jc w:val="center"/>
              <w:rPr>
                <w:ins w:id="416" w:author="Ting Li" w:date="2022-03-01T17:35:00Z"/>
                <w:del w:id="417" w:author="Isabelle Stewart" w:date="2022-05-18T12:34:00Z"/>
              </w:rPr>
            </w:pPr>
            <w:customXmlInsRangeStart w:id="418" w:author="Ting Li" w:date="2022-03-01T17:35:00Z"/>
            <w:customXmlDelRangeStart w:id="419" w:author="Isabelle Stewart" w:date="2022-05-18T12:34:00Z"/>
            <w:sdt>
              <w:sdtPr>
                <w:id w:val="-665312192"/>
                <w14:checkbox>
                  <w14:checked w14:val="1"/>
                  <w14:checkedState w14:val="2612" w14:font="MS Gothic"/>
                  <w14:uncheckedState w14:val="2610" w14:font="MS Gothic"/>
                </w14:checkbox>
              </w:sdtPr>
              <w:sdtEndPr>
                <w:rPr>
                  <w:rFonts w:hint="eastAsia"/>
                </w:rPr>
              </w:sdtEndPr>
              <w:sdtContent>
                <w:customXmlInsRangeEnd w:id="418"/>
                <w:customXmlDelRangeEnd w:id="419"/>
                <w:ins w:id="420" w:author="Ting Li" w:date="2022-03-01T17:38:00Z">
                  <w:del w:id="421" w:author="Isabelle Stewart" w:date="2022-05-18T12:30:00Z">
                    <w:r w:rsidR="002B4496" w:rsidDel="00BC77BC">
                      <w:rPr>
                        <w:rFonts w:ascii="MS Gothic" w:eastAsia="MS Gothic" w:hAnsi="MS Gothic" w:hint="eastAsia"/>
                      </w:rPr>
                      <w:delText>☐</w:delText>
                    </w:r>
                  </w:del>
                </w:ins>
                <w:customXmlInsRangeStart w:id="422" w:author="Ting Li" w:date="2022-03-01T17:35:00Z"/>
                <w:customXmlDelRangeStart w:id="423" w:author="Isabelle Stewart" w:date="2022-05-18T12:34:00Z"/>
              </w:sdtContent>
            </w:sdt>
            <w:customXmlInsRangeEnd w:id="422"/>
            <w:customXmlDelRangeEnd w:id="423"/>
          </w:p>
        </w:tc>
      </w:tr>
      <w:tr w:rsidR="00DF0E45" w:rsidDel="00B07975" w14:paraId="144F4E4B" w14:textId="6E74E323" w:rsidTr="13ECA5D7">
        <w:trPr>
          <w:del w:id="424" w:author="Isabelle Stewart" w:date="2022-05-18T12:34:00Z"/>
        </w:trPr>
        <w:tc>
          <w:tcPr>
            <w:tcW w:w="3994" w:type="pct"/>
            <w:vAlign w:val="center"/>
          </w:tcPr>
          <w:p w14:paraId="1FFA2E8B" w14:textId="7E27D11F" w:rsidR="00DF0E45" w:rsidRPr="003A2BE3" w:rsidDel="00B07975" w:rsidRDefault="00CC3B44">
            <w:pPr>
              <w:rPr>
                <w:del w:id="425" w:author="Isabelle Stewart" w:date="2022-05-18T12:34:00Z"/>
              </w:rPr>
            </w:pPr>
            <w:del w:id="426" w:author="Isabelle Stewart" w:date="2022-05-18T12:34:00Z">
              <w:r w:rsidDel="00B07975">
                <w:delText xml:space="preserve">The </w:delText>
              </w:r>
              <w:r w:rsidR="001C3A1D" w:rsidDel="00B07975">
                <w:delText xml:space="preserve">Climate Adaptation Plan </w:delText>
              </w:r>
              <w:r w:rsidDel="00B07975">
                <w:delText xml:space="preserve">was developed by a </w:delText>
              </w:r>
              <w:r w:rsidR="001C3A1D" w:rsidDel="00B07975">
                <w:delText xml:space="preserve">suitably </w:delText>
              </w:r>
              <w:r w:rsidDel="00B07975">
                <w:delText xml:space="preserve">qualified professional as detailed in the </w:delText>
              </w:r>
              <w:r w:rsidR="001C3A1D" w:rsidDel="00B07975">
                <w:delText>C</w:delText>
              </w:r>
              <w:r w:rsidDel="00B07975">
                <w:delText xml:space="preserve">ompliance </w:delText>
              </w:r>
              <w:r w:rsidR="001C3A1D" w:rsidDel="00B07975">
                <w:delText>R</w:delText>
              </w:r>
              <w:r w:rsidDel="00B07975">
                <w:delText>equirements and their CV is attached.</w:delText>
              </w:r>
            </w:del>
          </w:p>
        </w:tc>
        <w:tc>
          <w:tcPr>
            <w:tcW w:w="1006" w:type="pct"/>
            <w:vAlign w:val="center"/>
          </w:tcPr>
          <w:p w14:paraId="5BD84EAE" w14:textId="7FDA22C5" w:rsidR="00DF0E45" w:rsidRPr="003A2BE3" w:rsidDel="00B07975" w:rsidRDefault="000C59AA" w:rsidP="00C17D7D">
            <w:pPr>
              <w:jc w:val="center"/>
              <w:rPr>
                <w:del w:id="427" w:author="Isabelle Stewart" w:date="2022-05-18T12:34:00Z"/>
              </w:rPr>
            </w:pPr>
            <w:customXmlDelRangeStart w:id="428" w:author="Isabelle Stewart" w:date="2022-05-18T12:34:00Z"/>
            <w:sdt>
              <w:sdtPr>
                <w:id w:val="-1624076297"/>
                <w14:checkbox>
                  <w14:checked w14:val="0"/>
                  <w14:checkedState w14:val="2612" w14:font="MS Gothic"/>
                  <w14:uncheckedState w14:val="2610" w14:font="MS Gothic"/>
                </w14:checkbox>
              </w:sdtPr>
              <w:sdtEndPr>
                <w:rPr>
                  <w:rFonts w:hint="eastAsia"/>
                </w:rPr>
              </w:sdtEndPr>
              <w:sdtContent>
                <w:customXmlDelRangeEnd w:id="428"/>
                <w:del w:id="429" w:author="Isabelle Stewart" w:date="2022-05-18T12:34:00Z">
                  <w:r w:rsidR="001C3A1D" w:rsidDel="00B07975">
                    <w:rPr>
                      <w:rFonts w:ascii="MS Gothic" w:eastAsia="MS Gothic" w:hAnsi="MS Gothic" w:hint="eastAsia"/>
                    </w:rPr>
                    <w:delText>☐</w:delText>
                  </w:r>
                </w:del>
                <w:customXmlDelRangeStart w:id="430" w:author="Isabelle Stewart" w:date="2022-05-18T12:34:00Z"/>
              </w:sdtContent>
            </w:sdt>
            <w:customXmlDelRangeEnd w:id="430"/>
            <w:del w:id="431" w:author="Isabelle Stewart" w:date="2022-05-18T12:34:00Z">
              <w:r w:rsidR="001C3A1D" w:rsidRPr="003A2BE3" w:rsidDel="00B07975">
                <w:rPr>
                  <w:rFonts w:ascii="MS Gothic" w:eastAsia="MS Gothic" w:hAnsi="MS Gothic" w:cs="MS Gothic" w:hint="eastAsia"/>
                </w:rPr>
                <w:delText xml:space="preserve"> </w:delText>
              </w:r>
            </w:del>
          </w:p>
        </w:tc>
      </w:tr>
    </w:tbl>
    <w:p w14:paraId="3509EC53" w14:textId="787BF62C" w:rsidR="006D754C" w:rsidRPr="006D754C" w:rsidRDefault="001547B7">
      <w:pPr>
        <w:pStyle w:val="Bluetext"/>
        <w:spacing w:before="0" w:after="240"/>
        <w:rPr>
          <w:color w:val="000000"/>
          <w:sz w:val="22"/>
          <w:bdr w:val="none" w:sz="0" w:space="0" w:color="auto" w:frame="1"/>
          <w:lang w:val="en-US"/>
          <w:rPrChange w:id="432" w:author="Isabelle Stewart" w:date="2022-05-18T12:55:00Z">
            <w:rPr>
              <w:color w:val="000000"/>
              <w:szCs w:val="20"/>
              <w:lang w:val="en-US"/>
            </w:rPr>
          </w:rPrChange>
        </w:rPr>
        <w:pPrChange w:id="433" w:author="Isabelle Stewart" w:date="2022-05-18T12:55:00Z">
          <w:pPr>
            <w:pStyle w:val="Bluetext"/>
            <w:spacing w:before="240" w:after="240"/>
          </w:pPr>
        </w:pPrChange>
      </w:pPr>
      <w:del w:id="434" w:author="Isabelle Stewart" w:date="2022-05-18T12:34:00Z">
        <w:r w:rsidRPr="00F44703" w:rsidDel="00B07975">
          <w:rPr>
            <w:color w:val="000000"/>
            <w:szCs w:val="20"/>
            <w:lang w:val="en-US"/>
          </w:rPr>
          <w:delText>Identify where this information can be found within the supporting documentation provided</w:delText>
        </w:r>
        <w:r w:rsidDel="00B07975">
          <w:rPr>
            <w:color w:val="000000"/>
            <w:szCs w:val="20"/>
            <w:lang w:val="en-US"/>
          </w:rPr>
          <w:delText>.</w:delText>
        </w:r>
      </w:del>
      <w:ins w:id="435" w:author="Isabelle Stewart" w:date="2022-05-18T12:35:00Z">
        <w:r w:rsidR="00F73A4B" w:rsidRPr="00F73A4B">
          <w:rPr>
            <w:color w:val="000000"/>
            <w:sz w:val="22"/>
            <w:bdr w:val="none" w:sz="0" w:space="0" w:color="auto" w:frame="1"/>
            <w:lang w:val="en-US"/>
          </w:rPr>
          <w:t xml:space="preserve"> </w:t>
        </w:r>
        <w:r w:rsidR="00F73A4B">
          <w:rPr>
            <w:rStyle w:val="normaltextrun"/>
            <w:color w:val="000000"/>
            <w:sz w:val="22"/>
            <w:bdr w:val="none" w:sz="0" w:space="0" w:color="auto" w:frame="1"/>
            <w:lang w:val="en-US"/>
          </w:rPr>
          <w:t>* Consider potential impacts from climate change including, but not limited to: Direct damage or failure of building elements or components; accelerated deterioration of building elements/components or reduced design life; reduced operating capacity; climate hazard impacts to surrounding areas (e.g. impacting access and egress); impacts to the health and wellbeing of building occupants and other relevant stakeholders; and indirect risks from impacts to other interdependent systems and services (e.g. transport networks, power, water, telecommunications).</w:t>
        </w:r>
      </w:ins>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Change w:id="436" w:author="Isabelle Stewart" w:date="2022-05-18T12:26:00Z">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PrChange>
      </w:tblPr>
      <w:tblGrid>
        <w:gridCol w:w="4253"/>
        <w:gridCol w:w="4774"/>
        <w:tblGridChange w:id="437">
          <w:tblGrid>
            <w:gridCol w:w="6735"/>
            <w:gridCol w:w="2292"/>
          </w:tblGrid>
        </w:tblGridChange>
      </w:tblGrid>
      <w:tr w:rsidR="005D0FEC" w14:paraId="1B6278AA" w14:textId="77777777" w:rsidTr="005D0FEC">
        <w:trPr>
          <w:trHeight w:val="483"/>
        </w:trPr>
        <w:tc>
          <w:tcPr>
            <w:tcW w:w="9027" w:type="dxa"/>
            <w:gridSpan w:val="2"/>
            <w:shd w:val="clear" w:color="auto" w:fill="DBE5F1" w:themeFill="accent1" w:themeFillTint="33"/>
            <w:tcPrChange w:id="438" w:author="Isabelle Stewart" w:date="2022-05-18T12:26:00Z">
              <w:tcPr>
                <w:tcW w:w="9027" w:type="dxa"/>
                <w:gridSpan w:val="2"/>
                <w:shd w:val="clear" w:color="auto" w:fill="DBE5F1" w:themeFill="accent1" w:themeFillTint="33"/>
              </w:tcPr>
            </w:tcPrChange>
          </w:tcPr>
          <w:p w14:paraId="45D360F9" w14:textId="13569A6C" w:rsidR="005D0FEC" w:rsidDel="00B155B6" w:rsidRDefault="005D0FEC" w:rsidP="005D0FEC">
            <w:pPr>
              <w:pStyle w:val="Bluetext"/>
              <w:rPr>
                <w:del w:id="439" w:author="Isabelle Stewart" w:date="2022-05-18T12:25:00Z"/>
                <w:b/>
                <w:color w:val="auto"/>
                <w:szCs w:val="20"/>
              </w:rPr>
            </w:pPr>
            <w:del w:id="440" w:author="Isabelle Stewart" w:date="2022-05-18T12:24:00Z">
              <w:r w:rsidRPr="00F44703" w:rsidDel="00197DB1">
                <w:rPr>
                  <w:b/>
                  <w:color w:val="auto"/>
                  <w:szCs w:val="20"/>
                </w:rPr>
                <w:delText>Supporting Documentation</w:delText>
              </w:r>
            </w:del>
            <w:ins w:id="441" w:author="Isabelle Stewart" w:date="2022-05-18T12:24:00Z">
              <w:r>
                <w:rPr>
                  <w:b/>
                  <w:color w:val="auto"/>
                  <w:szCs w:val="20"/>
                </w:rPr>
                <w:t>Signed statement:</w:t>
              </w:r>
            </w:ins>
            <w:del w:id="442" w:author="Isabelle Stewart" w:date="2022-05-18T12:25:00Z">
              <w:r w:rsidRPr="00F44703" w:rsidDel="005D0FEC">
                <w:rPr>
                  <w:b/>
                  <w:color w:val="auto"/>
                  <w:szCs w:val="20"/>
                </w:rPr>
                <w:delText xml:space="preserve"> </w:delText>
              </w:r>
              <w:r w:rsidRPr="00F44703" w:rsidDel="005D0FEC">
                <w:rPr>
                  <w:b/>
                  <w:color w:val="auto"/>
                  <w:szCs w:val="20"/>
                </w:rPr>
                <w:br/>
              </w:r>
            </w:del>
            <w:del w:id="443" w:author="Isabelle Stewart" w:date="2022-05-18T12:24:00Z">
              <w:r w:rsidRPr="004716BA" w:rsidDel="002061A3">
                <w:rPr>
                  <w:color w:val="auto"/>
                  <w:szCs w:val="20"/>
                </w:rPr>
                <w:delText>(Name / title / description of document)</w:delText>
              </w:r>
            </w:del>
          </w:p>
          <w:p w14:paraId="7C6ECBB7" w14:textId="77777777" w:rsidR="00B155B6" w:rsidRDefault="00B155B6" w:rsidP="005D0FEC">
            <w:pPr>
              <w:pStyle w:val="Bluetext"/>
              <w:rPr>
                <w:ins w:id="444" w:author="Isabelle Stewart" w:date="2022-05-18T12:27:00Z"/>
                <w:b/>
                <w:color w:val="auto"/>
                <w:szCs w:val="20"/>
              </w:rPr>
            </w:pPr>
          </w:p>
          <w:p w14:paraId="7689B144" w14:textId="7F14980A" w:rsidR="005D0FEC" w:rsidRPr="00FF359E" w:rsidRDefault="00430E98">
            <w:pPr>
              <w:pStyle w:val="Bluetext"/>
              <w:rPr>
                <w:bCs/>
                <w:i/>
                <w:iCs/>
                <w:color w:val="auto"/>
                <w:szCs w:val="20"/>
                <w:rPrChange w:id="445" w:author="Isabelle Stewart" w:date="2022-05-18T12:29:00Z">
                  <w:rPr>
                    <w:b/>
                    <w:color w:val="auto"/>
                    <w:szCs w:val="20"/>
                  </w:rPr>
                </w:rPrChange>
              </w:rPr>
              <w:pPrChange w:id="446" w:author="Isabelle Stewart" w:date="2022-05-18T12:25:00Z">
                <w:pPr>
                  <w:pStyle w:val="Bluetext"/>
                  <w:jc w:val="center"/>
                </w:pPr>
              </w:pPrChange>
            </w:pPr>
            <w:ins w:id="447" w:author="Isabelle Stewart" w:date="2022-05-18T12:27:00Z">
              <w:r w:rsidRPr="00FF359E">
                <w:rPr>
                  <w:bCs/>
                  <w:i/>
                  <w:iCs/>
                  <w:color w:val="auto"/>
                  <w:szCs w:val="20"/>
                  <w:rPrChange w:id="448" w:author="Isabelle Stewart" w:date="2022-05-18T12:29:00Z">
                    <w:rPr>
                      <w:b/>
                      <w:color w:val="auto"/>
                      <w:szCs w:val="20"/>
                    </w:rPr>
                  </w:rPrChange>
                </w:rPr>
                <w:t xml:space="preserve">The </w:t>
              </w:r>
            </w:ins>
            <w:ins w:id="449" w:author="Isabelle Stewart" w:date="2022-05-18T12:28:00Z">
              <w:r w:rsidRPr="00FF359E">
                <w:rPr>
                  <w:bCs/>
                  <w:i/>
                  <w:iCs/>
                  <w:color w:val="auto"/>
                  <w:szCs w:val="20"/>
                  <w:rPrChange w:id="450" w:author="Isabelle Stewart" w:date="2022-05-18T12:29:00Z">
                    <w:rPr>
                      <w:b/>
                      <w:color w:val="auto"/>
                      <w:szCs w:val="20"/>
                    </w:rPr>
                  </w:rPrChange>
                </w:rPr>
                <w:t xml:space="preserve">Climate Change Pre-screening Checklist has been </w:t>
              </w:r>
              <w:proofErr w:type="gramStart"/>
              <w:r w:rsidRPr="00FF359E">
                <w:rPr>
                  <w:bCs/>
                  <w:i/>
                  <w:iCs/>
                  <w:color w:val="auto"/>
                  <w:szCs w:val="20"/>
                  <w:rPrChange w:id="451" w:author="Isabelle Stewart" w:date="2022-05-18T12:29:00Z">
                    <w:rPr>
                      <w:b/>
                      <w:color w:val="auto"/>
                      <w:szCs w:val="20"/>
                    </w:rPr>
                  </w:rPrChange>
                </w:rPr>
                <w:t>complete</w:t>
              </w:r>
              <w:proofErr w:type="gramEnd"/>
              <w:r w:rsidRPr="00FF359E">
                <w:rPr>
                  <w:bCs/>
                  <w:i/>
                  <w:iCs/>
                  <w:color w:val="auto"/>
                  <w:szCs w:val="20"/>
                  <w:rPrChange w:id="452" w:author="Isabelle Stewart" w:date="2022-05-18T12:29:00Z">
                    <w:rPr>
                      <w:b/>
                      <w:color w:val="auto"/>
                      <w:szCs w:val="20"/>
                    </w:rPr>
                  </w:rPrChange>
                </w:rPr>
                <w:t xml:space="preserve"> and </w:t>
              </w:r>
              <w:r w:rsidR="005C7EC2" w:rsidRPr="00FF359E">
                <w:rPr>
                  <w:bCs/>
                  <w:i/>
                  <w:iCs/>
                  <w:color w:val="auto"/>
                  <w:szCs w:val="20"/>
                  <w:rPrChange w:id="453" w:author="Isabelle Stewart" w:date="2022-05-18T12:29:00Z">
                    <w:rPr>
                      <w:b/>
                      <w:color w:val="auto"/>
                      <w:szCs w:val="20"/>
                    </w:rPr>
                  </w:rPrChange>
                </w:rPr>
                <w:t xml:space="preserve">I am signing off as a member of the project team. </w:t>
              </w:r>
            </w:ins>
            <w:del w:id="454" w:author="Isabelle Stewart" w:date="2022-05-18T12:25:00Z">
              <w:r w:rsidR="005D0FEC" w:rsidRPr="00FF359E" w:rsidDel="005D0FEC">
                <w:rPr>
                  <w:bCs/>
                  <w:i/>
                  <w:iCs/>
                  <w:color w:val="auto"/>
                  <w:szCs w:val="20"/>
                  <w:rPrChange w:id="455" w:author="Isabelle Stewart" w:date="2022-05-18T12:29:00Z">
                    <w:rPr>
                      <w:b/>
                      <w:color w:val="auto"/>
                      <w:szCs w:val="20"/>
                    </w:rPr>
                  </w:rPrChange>
                </w:rPr>
                <w:delText>Reference</w:delText>
              </w:r>
              <w:r w:rsidR="005D0FEC" w:rsidRPr="00FF359E" w:rsidDel="005D0FEC">
                <w:rPr>
                  <w:bCs/>
                  <w:i/>
                  <w:iCs/>
                  <w:color w:val="auto"/>
                  <w:szCs w:val="20"/>
                  <w:rPrChange w:id="456" w:author="Isabelle Stewart" w:date="2022-05-18T12:29:00Z">
                    <w:rPr>
                      <w:b/>
                      <w:color w:val="auto"/>
                      <w:szCs w:val="20"/>
                    </w:rPr>
                  </w:rPrChange>
                </w:rPr>
                <w:br/>
              </w:r>
              <w:r w:rsidR="005D0FEC" w:rsidRPr="00FF359E" w:rsidDel="005D0FEC">
                <w:rPr>
                  <w:bCs/>
                  <w:i/>
                  <w:iCs/>
                  <w:color w:val="auto"/>
                  <w:szCs w:val="20"/>
                  <w:rPrChange w:id="457" w:author="Isabelle Stewart" w:date="2022-05-18T12:29:00Z">
                    <w:rPr>
                      <w:color w:val="auto"/>
                      <w:szCs w:val="20"/>
                    </w:rPr>
                  </w:rPrChange>
                </w:rPr>
                <w:delText>(Page no. or section)</w:delText>
              </w:r>
            </w:del>
          </w:p>
        </w:tc>
      </w:tr>
      <w:tr w:rsidR="001547B7" w14:paraId="7F176CD3" w14:textId="77777777" w:rsidTr="00E326C5">
        <w:trPr>
          <w:trHeight w:val="741"/>
        </w:trPr>
        <w:tc>
          <w:tcPr>
            <w:tcW w:w="4253" w:type="dxa"/>
            <w:tcPrChange w:id="458" w:author="Isabelle Stewart" w:date="2022-05-18T12:32:00Z">
              <w:tcPr>
                <w:tcW w:w="6912" w:type="dxa"/>
              </w:tcPr>
            </w:tcPrChange>
          </w:tcPr>
          <w:p w14:paraId="2BBBC815" w14:textId="1DC092EC" w:rsidR="001547B7" w:rsidRDefault="008A0BBA" w:rsidP="0082279D">
            <w:pPr>
              <w:pStyle w:val="Bluetext"/>
              <w:rPr>
                <w:szCs w:val="20"/>
              </w:rPr>
            </w:pPr>
            <w:ins w:id="459" w:author="Isabelle Stewart" w:date="2022-05-18T12:23:00Z">
              <w:r>
                <w:t>F</w:t>
              </w:r>
            </w:ins>
            <w:ins w:id="460" w:author="Isabelle Stewart" w:date="2022-05-18T12:22:00Z">
              <w:r>
                <w:t>irst name:</w:t>
              </w:r>
            </w:ins>
            <w:del w:id="461" w:author="Isabelle Stewart" w:date="2022-05-18T12:22:00Z">
              <w:r w:rsidR="001547B7" w:rsidRPr="001A76C9" w:rsidDel="00162128">
                <w:delText>[####]</w:delText>
              </w:r>
            </w:del>
          </w:p>
        </w:tc>
        <w:tc>
          <w:tcPr>
            <w:tcW w:w="4774" w:type="dxa"/>
            <w:tcPrChange w:id="462" w:author="Isabelle Stewart" w:date="2022-05-18T12:32:00Z">
              <w:tcPr>
                <w:tcW w:w="2331" w:type="dxa"/>
              </w:tcPr>
            </w:tcPrChange>
          </w:tcPr>
          <w:p w14:paraId="5DF79B8E" w14:textId="69B78B21" w:rsidR="001547B7" w:rsidRDefault="00837B43">
            <w:pPr>
              <w:pStyle w:val="Bluetext"/>
              <w:rPr>
                <w:szCs w:val="20"/>
              </w:rPr>
              <w:pPrChange w:id="463" w:author="Isabelle Stewart" w:date="2022-05-18T12:23:00Z">
                <w:pPr>
                  <w:pStyle w:val="Bluetext"/>
                  <w:jc w:val="center"/>
                </w:pPr>
              </w:pPrChange>
            </w:pPr>
            <w:ins w:id="464" w:author="Isabelle Stewart" w:date="2022-05-18T12:23:00Z">
              <w:r>
                <w:t>Company:</w:t>
              </w:r>
            </w:ins>
            <w:del w:id="465" w:author="Isabelle Stewart" w:date="2022-05-18T12:23:00Z">
              <w:r w:rsidR="001547B7" w:rsidRPr="001A76C9" w:rsidDel="00837B43">
                <w:delText>[####]</w:delText>
              </w:r>
            </w:del>
          </w:p>
        </w:tc>
      </w:tr>
      <w:tr w:rsidR="001547B7" w14:paraId="49054BBD" w14:textId="77777777" w:rsidTr="00F73A4B">
        <w:trPr>
          <w:trHeight w:val="710"/>
        </w:trPr>
        <w:tc>
          <w:tcPr>
            <w:tcW w:w="4253" w:type="dxa"/>
            <w:tcPrChange w:id="466" w:author="Isabelle Stewart" w:date="2022-05-18T12:35:00Z">
              <w:tcPr>
                <w:tcW w:w="6912" w:type="dxa"/>
              </w:tcPr>
            </w:tcPrChange>
          </w:tcPr>
          <w:p w14:paraId="40B6DD7A" w14:textId="7C2FB6BD" w:rsidR="001547B7" w:rsidRDefault="008A0BBA" w:rsidP="0082279D">
            <w:pPr>
              <w:pStyle w:val="Bluetext"/>
              <w:rPr>
                <w:szCs w:val="20"/>
              </w:rPr>
            </w:pPr>
            <w:ins w:id="467" w:author="Isabelle Stewart" w:date="2022-05-18T12:23:00Z">
              <w:r>
                <w:t>Last name:</w:t>
              </w:r>
            </w:ins>
            <w:del w:id="468" w:author="Isabelle Stewart" w:date="2022-05-18T12:23:00Z">
              <w:r w:rsidR="001547B7" w:rsidRPr="001A76C9" w:rsidDel="008A0BBA">
                <w:delText>[####]</w:delText>
              </w:r>
            </w:del>
          </w:p>
        </w:tc>
        <w:tc>
          <w:tcPr>
            <w:tcW w:w="4774" w:type="dxa"/>
            <w:tcPrChange w:id="469" w:author="Isabelle Stewart" w:date="2022-05-18T12:35:00Z">
              <w:tcPr>
                <w:tcW w:w="2331" w:type="dxa"/>
              </w:tcPr>
            </w:tcPrChange>
          </w:tcPr>
          <w:p w14:paraId="425B70DB" w14:textId="0C42E50A" w:rsidR="001547B7" w:rsidRPr="00E326C5" w:rsidRDefault="00837B43">
            <w:pPr>
              <w:pStyle w:val="Bluetext"/>
              <w:tabs>
                <w:tab w:val="left" w:pos="1120"/>
              </w:tabs>
              <w:rPr>
                <w:rFonts w:cstheme="minorHAnsi"/>
                <w:color w:val="000000"/>
                <w:rPrChange w:id="470" w:author="Isabelle Stewart" w:date="2022-05-18T12:32:00Z">
                  <w:rPr>
                    <w:szCs w:val="20"/>
                  </w:rPr>
                </w:rPrChange>
              </w:rPr>
              <w:pPrChange w:id="471" w:author="Isabelle Stewart" w:date="2022-05-18T12:32:00Z">
                <w:pPr>
                  <w:pStyle w:val="Bluetext"/>
                  <w:jc w:val="center"/>
                </w:pPr>
              </w:pPrChange>
            </w:pPr>
            <w:ins w:id="472" w:author="Isabelle Stewart" w:date="2022-05-18T12:23:00Z">
              <w:r>
                <w:t xml:space="preserve">Signature: </w:t>
              </w:r>
            </w:ins>
            <w:ins w:id="473" w:author="Isabelle Stewart" w:date="2022-05-18T12:31:00Z">
              <w:r w:rsidR="00E326C5">
                <w:t xml:space="preserve">                            </w:t>
              </w:r>
            </w:ins>
            <w:ins w:id="474" w:author="Isabelle Stewart" w:date="2022-05-18T12:32:00Z">
              <w:r w:rsidR="00E326C5">
                <w:t xml:space="preserve">           </w:t>
              </w:r>
            </w:ins>
            <w:ins w:id="475" w:author="Isabelle Stewart" w:date="2022-05-18T12:31:00Z">
              <w:r w:rsidR="00E326C5">
                <w:t xml:space="preserve">       </w:t>
              </w:r>
            </w:ins>
            <w:customXmlInsRangeStart w:id="476" w:author="Isabelle Stewart" w:date="2022-05-18T12:31:00Z"/>
            <w:sdt>
              <w:sdtPr>
                <w:rPr>
                  <w:rFonts w:cstheme="minorHAnsi"/>
                </w:rPr>
                <w:id w:val="1750084285"/>
                <w:date>
                  <w:dateFormat w:val="d/MM/yyyy"/>
                  <w:lid w:val="en-AU"/>
                  <w:storeMappedDataAs w:val="dateTime"/>
                  <w:calendar w:val="gregorian"/>
                </w:date>
              </w:sdtPr>
              <w:sdtEndPr/>
              <w:sdtContent>
                <w:customXmlInsRangeEnd w:id="476"/>
                <w:ins w:id="477" w:author="Isabelle Stewart" w:date="2022-05-18T12:31:00Z">
                  <w:r w:rsidR="00E326C5" w:rsidRPr="00536BB3">
                    <w:rPr>
                      <w:rFonts w:cstheme="minorHAnsi"/>
                    </w:rPr>
                    <w:t>[Date]</w:t>
                  </w:r>
                  <w:r w:rsidR="00E326C5">
                    <w:rPr>
                      <w:rFonts w:cstheme="minorHAnsi"/>
                    </w:rPr>
                    <w:tab/>
                  </w:r>
                </w:ins>
                <w:customXmlInsRangeStart w:id="478" w:author="Isabelle Stewart" w:date="2022-05-18T12:31:00Z"/>
              </w:sdtContent>
            </w:sdt>
            <w:customXmlInsRangeEnd w:id="478"/>
            <w:ins w:id="479" w:author="Isabelle Stewart" w:date="2022-05-18T12:31:00Z">
              <w:r w:rsidR="00E326C5">
                <w:t xml:space="preserve">      </w:t>
              </w:r>
            </w:ins>
            <w:del w:id="480" w:author="Isabelle Stewart" w:date="2022-05-18T12:23:00Z">
              <w:r w:rsidR="001547B7" w:rsidRPr="001A76C9" w:rsidDel="00837B43">
                <w:delText>[####]</w:delText>
              </w:r>
            </w:del>
          </w:p>
        </w:tc>
      </w:tr>
    </w:tbl>
    <w:p w14:paraId="1B3D2843" w14:textId="56D6F58B" w:rsidR="00EC7778" w:rsidDel="00190D24" w:rsidRDefault="00EC7778">
      <w:pPr>
        <w:pStyle w:val="Heading2"/>
        <w:rPr>
          <w:ins w:id="481" w:author="Ting Li" w:date="2022-03-02T09:24:00Z"/>
          <w:del w:id="482" w:author="Isabelle Stewart" w:date="2022-05-18T12:18:00Z"/>
        </w:rPr>
      </w:pPr>
    </w:p>
    <w:p w14:paraId="53943993" w14:textId="0A65AD6F" w:rsidR="00697717" w:rsidDel="00190D24" w:rsidRDefault="001547B7">
      <w:pPr>
        <w:pStyle w:val="Heading2"/>
        <w:rPr>
          <w:ins w:id="483" w:author="Bhumika Mistry" w:date="2022-02-01T15:48:00Z"/>
          <w:del w:id="484" w:author="Isabelle Stewart" w:date="2022-05-18T12:18:00Z"/>
        </w:rPr>
        <w:pPrChange w:id="485" w:author="Bhumika Mistry" w:date="2022-02-01T15:50:00Z">
          <w:pPr>
            <w:pStyle w:val="Heading3"/>
          </w:pPr>
        </w:pPrChange>
      </w:pPr>
      <w:del w:id="486" w:author="Isabelle Stewart" w:date="2022-05-18T12:18:00Z">
        <w:r w:rsidRPr="00DE236A" w:rsidDel="00190D24">
          <w:delText xml:space="preserve"> </w:delText>
        </w:r>
      </w:del>
      <w:ins w:id="487" w:author="Bhumika Mistry" w:date="2022-02-01T15:49:00Z">
        <w:del w:id="488" w:author="Isabelle Stewart" w:date="2022-05-18T12:18:00Z">
          <w:r w:rsidR="003F05DB" w:rsidDel="00190D24">
            <w:delText xml:space="preserve">3.2 </w:delText>
          </w:r>
          <w:commentRangeStart w:id="489"/>
          <w:r w:rsidR="003F05DB" w:rsidDel="00190D24">
            <w:delText>Climate change risk assessment and Adaptation plan</w:delText>
          </w:r>
        </w:del>
      </w:ins>
      <w:commentRangeEnd w:id="489"/>
      <w:del w:id="490" w:author="Isabelle Stewart" w:date="2022-05-18T12:18:00Z">
        <w:r w:rsidR="00B80D1F" w:rsidDel="00190D24">
          <w:rPr>
            <w:rStyle w:val="CommentReference"/>
            <w:rFonts w:eastAsiaTheme="minorHAnsi" w:cstheme="minorBidi"/>
            <w:caps w:val="0"/>
            <w:noProof w:val="0"/>
            <w:color w:val="auto"/>
          </w:rPr>
          <w:commentReference w:id="489"/>
        </w:r>
      </w:del>
    </w:p>
    <w:p w14:paraId="2763837C" w14:textId="1E5270E3" w:rsidR="00872E50" w:rsidRPr="00BD6875" w:rsidDel="00190D24" w:rsidRDefault="00C36159">
      <w:pPr>
        <w:keepNext/>
        <w:rPr>
          <w:ins w:id="491" w:author="Bhumika Mistry" w:date="2022-02-01T15:48:00Z"/>
          <w:del w:id="492" w:author="Isabelle Stewart" w:date="2022-05-18T12:18:00Z"/>
          <w:b/>
          <w:lang w:eastAsia="en-AU"/>
          <w:rPrChange w:id="493" w:author="Bhumika Mistry" w:date="2022-03-02T16:28:00Z">
            <w:rPr>
              <w:ins w:id="494" w:author="Bhumika Mistry" w:date="2022-02-01T15:48:00Z"/>
              <w:del w:id="495" w:author="Isabelle Stewart" w:date="2022-05-18T12:18:00Z"/>
            </w:rPr>
          </w:rPrChange>
        </w:rPr>
        <w:pPrChange w:id="496" w:author="Ting Li" w:date="2022-03-02T09:24:00Z">
          <w:pPr>
            <w:pStyle w:val="Heading3"/>
          </w:pPr>
        </w:pPrChange>
      </w:pPr>
      <w:ins w:id="497" w:author="Bhumika Mistry" w:date="2022-02-01T15:52:00Z">
        <w:del w:id="498" w:author="Isabelle Stewart" w:date="2022-05-18T12:18:00Z">
          <w:r w:rsidRPr="00BD6875" w:rsidDel="00190D24">
            <w:rPr>
              <w:b/>
              <w:lang w:eastAsia="en-AU"/>
              <w:rPrChange w:id="499" w:author="Bhumika Mistry" w:date="2022-03-02T16:28:00Z">
                <w:rPr>
                  <w:bCs w:val="0"/>
                  <w:caps w:val="0"/>
                </w:rPr>
              </w:rPrChange>
            </w:rPr>
            <w:delText>3.2.1 climate change risk assessment</w:delText>
          </w:r>
        </w:del>
      </w:ins>
    </w:p>
    <w:tbl>
      <w:tblPr>
        <w:tblStyle w:val="Style1"/>
        <w:tblW w:w="5000" w:type="pct"/>
        <w:tblLook w:val="04A0" w:firstRow="1" w:lastRow="0" w:firstColumn="1" w:lastColumn="0" w:noHBand="0" w:noVBand="1"/>
      </w:tblPr>
      <w:tblGrid>
        <w:gridCol w:w="7211"/>
        <w:gridCol w:w="1816"/>
      </w:tblGrid>
      <w:tr w:rsidR="00C36159" w:rsidDel="00190D24" w14:paraId="7C6EA1F0" w14:textId="13C44263" w:rsidTr="00CC64CE">
        <w:trPr>
          <w:ins w:id="500" w:author="Bhumika Mistry" w:date="2022-02-01T15:52:00Z"/>
          <w:del w:id="501" w:author="Isabelle Stewart" w:date="2022-05-18T12:18:00Z"/>
        </w:trPr>
        <w:tc>
          <w:tcPr>
            <w:tcW w:w="3994" w:type="pct"/>
            <w:vAlign w:val="center"/>
          </w:tcPr>
          <w:p w14:paraId="32958AB5" w14:textId="488A6392" w:rsidR="00C36159" w:rsidRPr="003A2BE3" w:rsidDel="00190D24" w:rsidRDefault="00C36159" w:rsidP="00CC64CE">
            <w:pPr>
              <w:rPr>
                <w:ins w:id="502" w:author="Bhumika Mistry" w:date="2022-02-01T15:52:00Z"/>
                <w:del w:id="503" w:author="Isabelle Stewart" w:date="2022-05-18T12:18:00Z"/>
              </w:rPr>
            </w:pPr>
            <w:ins w:id="504" w:author="Bhumika Mistry" w:date="2022-02-01T15:52:00Z">
              <w:del w:id="505" w:author="Isabelle Stewart" w:date="2022-05-18T12:18:00Z">
                <w:r w:rsidDel="00190D24">
                  <w:delText xml:space="preserve">A </w:delText>
                </w:r>
              </w:del>
            </w:ins>
            <w:ins w:id="506" w:author="Bhumika Mistry" w:date="2022-02-01T15:56:00Z">
              <w:del w:id="507" w:author="Isabelle Stewart" w:date="2022-05-18T12:18:00Z">
                <w:r w:rsidR="00365D19" w:rsidDel="00190D24">
                  <w:delText xml:space="preserve">suitably </w:delText>
                </w:r>
                <w:r w:rsidR="00103440" w:rsidDel="00190D24">
                  <w:delText>qualified professiona</w:delText>
                </w:r>
              </w:del>
            </w:ins>
            <w:ins w:id="508" w:author="Bhumika Mistry" w:date="2022-02-01T15:57:00Z">
              <w:del w:id="509" w:author="Isabelle Stewart" w:date="2022-05-18T12:18:00Z">
                <w:r w:rsidR="00103440" w:rsidDel="00190D24">
                  <w:delText xml:space="preserve">l has </w:delText>
                </w:r>
              </w:del>
            </w:ins>
            <w:ins w:id="510" w:author="Bhumika Mistry" w:date="2022-02-01T16:03:00Z">
              <w:del w:id="511" w:author="Isabelle Stewart" w:date="2022-05-18T12:18:00Z">
                <w:r w:rsidR="00760DD5" w:rsidDel="00190D24">
                  <w:delText>undertaken</w:delText>
                </w:r>
              </w:del>
            </w:ins>
            <w:ins w:id="512" w:author="Bhumika Mistry" w:date="2022-02-01T15:57:00Z">
              <w:del w:id="513" w:author="Isabelle Stewart" w:date="2022-05-18T12:18:00Z">
                <w:r w:rsidR="00103440" w:rsidDel="00190D24">
                  <w:delText xml:space="preserve"> </w:delText>
                </w:r>
              </w:del>
            </w:ins>
            <w:ins w:id="514" w:author="Bhumika Mistry" w:date="2022-02-01T16:03:00Z">
              <w:del w:id="515" w:author="Isabelle Stewart" w:date="2022-05-18T12:18:00Z">
                <w:r w:rsidR="00760DD5" w:rsidDel="00190D24">
                  <w:delText>the</w:delText>
                </w:r>
              </w:del>
            </w:ins>
            <w:ins w:id="516" w:author="Bhumika Mistry" w:date="2022-02-01T15:57:00Z">
              <w:del w:id="517" w:author="Isabelle Stewart" w:date="2022-05-18T12:18:00Z">
                <w:r w:rsidR="00103440" w:rsidDel="00190D24">
                  <w:delText xml:space="preserve"> Climate</w:delText>
                </w:r>
              </w:del>
            </w:ins>
            <w:ins w:id="518" w:author="Bhumika Mistry" w:date="2022-02-01T16:03:00Z">
              <w:del w:id="519" w:author="Isabelle Stewart" w:date="2022-05-18T12:18:00Z">
                <w:r w:rsidR="00760DD5" w:rsidDel="00190D24">
                  <w:delText xml:space="preserve"> Change Risk Assessment</w:delText>
                </w:r>
              </w:del>
            </w:ins>
            <w:ins w:id="520" w:author="Bhumika Mistry" w:date="2022-02-01T15:57:00Z">
              <w:del w:id="521" w:author="Isabelle Stewart" w:date="2022-05-18T12:18:00Z">
                <w:r w:rsidR="00103440" w:rsidDel="00190D24">
                  <w:delText xml:space="preserve"> </w:delText>
                </w:r>
              </w:del>
            </w:ins>
            <w:ins w:id="522" w:author="Bhumika Mistry" w:date="2022-02-01T16:03:00Z">
              <w:del w:id="523" w:author="Isabelle Stewart" w:date="2022-05-18T12:18:00Z">
                <w:r w:rsidR="00760DD5" w:rsidDel="00190D24">
                  <w:delText xml:space="preserve">based on the recognised </w:delText>
                </w:r>
                <w:r w:rsidR="00D81162" w:rsidDel="00190D24">
                  <w:delText>approach in</w:delText>
                </w:r>
              </w:del>
            </w:ins>
            <w:ins w:id="524" w:author="Bhumika Mistry" w:date="2022-02-01T15:57:00Z">
              <w:del w:id="525" w:author="Isabelle Stewart" w:date="2022-05-18T12:18:00Z">
                <w:r w:rsidR="00A416E9" w:rsidDel="00190D24">
                  <w:delText xml:space="preserve"> section 3.2.</w:delText>
                </w:r>
              </w:del>
            </w:ins>
            <w:ins w:id="526" w:author="Ting Li" w:date="2022-03-01T17:40:00Z">
              <w:del w:id="527" w:author="Isabelle Stewart" w:date="2022-05-18T12:18:00Z">
                <w:r w:rsidR="00A57B01" w:rsidDel="00190D24">
                  <w:delText>1</w:delText>
                </w:r>
              </w:del>
            </w:ins>
            <w:ins w:id="528" w:author="Bhumika Mistry" w:date="2022-02-01T16:03:00Z">
              <w:del w:id="529" w:author="Isabelle Stewart" w:date="2022-05-18T12:18:00Z">
                <w:r w:rsidR="00D81162" w:rsidDel="00190D24">
                  <w:delText>3</w:delText>
                </w:r>
              </w:del>
            </w:ins>
            <w:ins w:id="530" w:author="Bhumika Mistry" w:date="2022-02-01T15:58:00Z">
              <w:del w:id="531" w:author="Isabelle Stewart" w:date="2022-05-18T12:18:00Z">
                <w:r w:rsidR="00A416E9" w:rsidDel="00190D24">
                  <w:delText xml:space="preserve"> of the Submission Guidelines. </w:delText>
                </w:r>
              </w:del>
            </w:ins>
            <w:ins w:id="532" w:author="Bhumika Mistry" w:date="2022-02-01T15:57:00Z">
              <w:del w:id="533" w:author="Isabelle Stewart" w:date="2022-05-18T12:18:00Z">
                <w:r w:rsidR="00A416E9" w:rsidDel="00190D24">
                  <w:delText xml:space="preserve"> </w:delText>
                </w:r>
              </w:del>
            </w:ins>
          </w:p>
        </w:tc>
        <w:tc>
          <w:tcPr>
            <w:tcW w:w="1006" w:type="pct"/>
            <w:vAlign w:val="center"/>
          </w:tcPr>
          <w:p w14:paraId="2DF71F0B" w14:textId="67A082BC" w:rsidR="00C36159" w:rsidRPr="003A2BE3" w:rsidDel="00190D24" w:rsidRDefault="000C59AA" w:rsidP="00CC64CE">
            <w:pPr>
              <w:jc w:val="center"/>
              <w:rPr>
                <w:ins w:id="534" w:author="Bhumika Mistry" w:date="2022-02-01T15:52:00Z"/>
                <w:del w:id="535" w:author="Isabelle Stewart" w:date="2022-05-18T12:18:00Z"/>
              </w:rPr>
            </w:pPr>
            <w:customXmlInsRangeStart w:id="536" w:author="Bhumika Mistry" w:date="2022-02-01T15:52:00Z"/>
            <w:customXmlDelRangeStart w:id="537" w:author="Isabelle Stewart" w:date="2022-05-18T12:18:00Z"/>
            <w:sdt>
              <w:sdtPr>
                <w:id w:val="88286575"/>
                <w14:checkbox>
                  <w14:checked w14:val="0"/>
                  <w14:checkedState w14:val="2612" w14:font="MS Gothic"/>
                  <w14:uncheckedState w14:val="2610" w14:font="MS Gothic"/>
                </w14:checkbox>
              </w:sdtPr>
              <w:sdtEndPr>
                <w:rPr>
                  <w:rFonts w:hint="eastAsia"/>
                </w:rPr>
              </w:sdtEndPr>
              <w:sdtContent>
                <w:customXmlInsRangeEnd w:id="536"/>
                <w:customXmlDelRangeEnd w:id="537"/>
                <w:ins w:id="538" w:author="Bhumika Mistry" w:date="2022-02-01T15:52:00Z">
                  <w:del w:id="539" w:author="Isabelle Stewart" w:date="2022-05-18T12:18:00Z">
                    <w:r w:rsidR="00C36159" w:rsidDel="00190D24">
                      <w:rPr>
                        <w:rFonts w:ascii="MS Gothic" w:eastAsia="MS Gothic" w:hAnsi="MS Gothic" w:hint="eastAsia"/>
                      </w:rPr>
                      <w:delText>☐</w:delText>
                    </w:r>
                  </w:del>
                </w:ins>
                <w:customXmlInsRangeStart w:id="540" w:author="Bhumika Mistry" w:date="2022-02-01T15:52:00Z"/>
                <w:customXmlDelRangeStart w:id="541" w:author="Isabelle Stewart" w:date="2022-05-18T12:18:00Z"/>
              </w:sdtContent>
            </w:sdt>
            <w:customXmlInsRangeEnd w:id="540"/>
            <w:customXmlDelRangeEnd w:id="541"/>
            <w:ins w:id="542" w:author="Bhumika Mistry" w:date="2022-02-01T15:52:00Z">
              <w:del w:id="543" w:author="Isabelle Stewart" w:date="2022-05-18T12:18:00Z">
                <w:r w:rsidR="00C36159" w:rsidRPr="003A2BE3" w:rsidDel="00190D24">
                  <w:rPr>
                    <w:rFonts w:ascii="MS Gothic" w:eastAsia="MS Gothic" w:hAnsi="MS Gothic" w:cs="MS Gothic" w:hint="eastAsia"/>
                  </w:rPr>
                  <w:delText xml:space="preserve"> </w:delText>
                </w:r>
              </w:del>
            </w:ins>
          </w:p>
        </w:tc>
      </w:tr>
    </w:tbl>
    <w:p w14:paraId="5123BC5F" w14:textId="6EE83A70" w:rsidR="00394807" w:rsidRPr="00F44703" w:rsidDel="00190D24" w:rsidRDefault="00394807" w:rsidP="00394807">
      <w:pPr>
        <w:pStyle w:val="Bluetext"/>
        <w:spacing w:before="240" w:after="240"/>
        <w:rPr>
          <w:ins w:id="544" w:author="Bhumika Mistry" w:date="2022-02-01T16:20:00Z"/>
          <w:del w:id="545" w:author="Isabelle Stewart" w:date="2022-05-18T12:18:00Z"/>
          <w:color w:val="000000"/>
          <w:szCs w:val="20"/>
          <w:lang w:val="en-US"/>
        </w:rPr>
      </w:pPr>
      <w:ins w:id="546" w:author="Bhumika Mistry" w:date="2022-02-01T16:20:00Z">
        <w:del w:id="547" w:author="Isabelle Stewart" w:date="2022-05-18T12:18:00Z">
          <w:r w:rsidRPr="00F44703" w:rsidDel="00190D24">
            <w:rPr>
              <w:color w:val="000000"/>
              <w:szCs w:val="20"/>
              <w:lang w:val="en-US"/>
            </w:rPr>
            <w:delText>Identify where this information can be found within the supporting documentation provided</w:delText>
          </w:r>
          <w:r w:rsidDel="00190D24">
            <w:rPr>
              <w:color w:val="000000"/>
              <w:szCs w:val="20"/>
              <w:lang w:val="en-US"/>
            </w:rPr>
            <w:delText>.</w:delText>
          </w:r>
        </w:del>
      </w:ins>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A776B7" w:rsidDel="00190D24" w14:paraId="5A09E862" w14:textId="4EAB731D" w:rsidTr="00CC64CE">
        <w:trPr>
          <w:ins w:id="548" w:author="Bhumika Mistry" w:date="2022-02-01T16:21:00Z"/>
          <w:del w:id="549" w:author="Isabelle Stewart" w:date="2022-05-18T12:18:00Z"/>
        </w:trPr>
        <w:tc>
          <w:tcPr>
            <w:tcW w:w="6912" w:type="dxa"/>
            <w:shd w:val="clear" w:color="auto" w:fill="DBE5F1" w:themeFill="accent1" w:themeFillTint="33"/>
          </w:tcPr>
          <w:p w14:paraId="14B93785" w14:textId="3409503E" w:rsidR="00A776B7" w:rsidRPr="00F44703" w:rsidDel="00190D24" w:rsidRDefault="00A776B7" w:rsidP="00CC64CE">
            <w:pPr>
              <w:pStyle w:val="Bluetext"/>
              <w:rPr>
                <w:ins w:id="550" w:author="Bhumika Mistry" w:date="2022-02-01T16:21:00Z"/>
                <w:del w:id="551" w:author="Isabelle Stewart" w:date="2022-05-18T12:18:00Z"/>
                <w:b/>
                <w:color w:val="auto"/>
                <w:szCs w:val="20"/>
              </w:rPr>
            </w:pPr>
            <w:ins w:id="552" w:author="Bhumika Mistry" w:date="2022-02-01T16:21:00Z">
              <w:del w:id="553" w:author="Isabelle Stewart" w:date="2022-05-18T12:18:00Z">
                <w:r w:rsidRPr="00F44703" w:rsidDel="00190D24">
                  <w:rPr>
                    <w:b/>
                    <w:color w:val="auto"/>
                    <w:szCs w:val="20"/>
                  </w:rPr>
                  <w:delText xml:space="preserve">Supporting Documentation </w:delText>
                </w:r>
                <w:r w:rsidRPr="00F44703" w:rsidDel="00190D24">
                  <w:rPr>
                    <w:b/>
                    <w:color w:val="auto"/>
                    <w:szCs w:val="20"/>
                  </w:rPr>
                  <w:br/>
                </w:r>
                <w:r w:rsidRPr="004716BA" w:rsidDel="00190D24">
                  <w:rPr>
                    <w:color w:val="auto"/>
                    <w:szCs w:val="20"/>
                  </w:rPr>
                  <w:delText>(Name / title / description of document)</w:delText>
                </w:r>
              </w:del>
            </w:ins>
          </w:p>
        </w:tc>
        <w:tc>
          <w:tcPr>
            <w:tcW w:w="2331" w:type="dxa"/>
            <w:shd w:val="clear" w:color="auto" w:fill="DBE5F1" w:themeFill="accent1" w:themeFillTint="33"/>
          </w:tcPr>
          <w:p w14:paraId="20939D65" w14:textId="3DDFD2EC" w:rsidR="00A776B7" w:rsidRPr="00F44703" w:rsidDel="00190D24" w:rsidRDefault="00A776B7" w:rsidP="00CC64CE">
            <w:pPr>
              <w:pStyle w:val="Bluetext"/>
              <w:jc w:val="center"/>
              <w:rPr>
                <w:ins w:id="554" w:author="Bhumika Mistry" w:date="2022-02-01T16:21:00Z"/>
                <w:del w:id="555" w:author="Isabelle Stewart" w:date="2022-05-18T12:18:00Z"/>
                <w:b/>
                <w:color w:val="auto"/>
                <w:szCs w:val="20"/>
              </w:rPr>
            </w:pPr>
            <w:ins w:id="556" w:author="Bhumika Mistry" w:date="2022-02-01T16:21:00Z">
              <w:del w:id="557" w:author="Isabelle Stewart" w:date="2022-05-18T12:18:00Z">
                <w:r w:rsidRPr="00F44703" w:rsidDel="00190D24">
                  <w:rPr>
                    <w:b/>
                    <w:color w:val="auto"/>
                    <w:szCs w:val="20"/>
                  </w:rPr>
                  <w:delText>Reference</w:delText>
                </w:r>
                <w:r w:rsidRPr="00F44703" w:rsidDel="00190D24">
                  <w:rPr>
                    <w:b/>
                    <w:color w:val="auto"/>
                    <w:szCs w:val="20"/>
                  </w:rPr>
                  <w:br/>
                </w:r>
                <w:r w:rsidRPr="004716BA" w:rsidDel="00190D24">
                  <w:rPr>
                    <w:color w:val="auto"/>
                    <w:szCs w:val="20"/>
                  </w:rPr>
                  <w:delText>(Page no. or section)</w:delText>
                </w:r>
              </w:del>
            </w:ins>
          </w:p>
        </w:tc>
      </w:tr>
      <w:tr w:rsidR="00A776B7" w:rsidDel="00190D24" w14:paraId="58D3B861" w14:textId="751C6D26" w:rsidTr="00CC64CE">
        <w:trPr>
          <w:ins w:id="558" w:author="Bhumika Mistry" w:date="2022-02-01T16:21:00Z"/>
          <w:del w:id="559" w:author="Isabelle Stewart" w:date="2022-05-18T12:18:00Z"/>
        </w:trPr>
        <w:tc>
          <w:tcPr>
            <w:tcW w:w="6912" w:type="dxa"/>
          </w:tcPr>
          <w:p w14:paraId="4924D663" w14:textId="21BDFB65" w:rsidR="00A776B7" w:rsidDel="00190D24" w:rsidRDefault="00A776B7" w:rsidP="00CC64CE">
            <w:pPr>
              <w:pStyle w:val="Bluetext"/>
              <w:rPr>
                <w:ins w:id="560" w:author="Bhumika Mistry" w:date="2022-02-01T16:21:00Z"/>
                <w:del w:id="561" w:author="Isabelle Stewart" w:date="2022-05-18T12:18:00Z"/>
                <w:szCs w:val="20"/>
              </w:rPr>
            </w:pPr>
            <w:ins w:id="562" w:author="Bhumika Mistry" w:date="2022-02-01T16:21:00Z">
              <w:del w:id="563" w:author="Isabelle Stewart" w:date="2022-05-18T12:18:00Z">
                <w:r w:rsidRPr="001A76C9" w:rsidDel="00190D24">
                  <w:delText>[####]</w:delText>
                </w:r>
              </w:del>
            </w:ins>
          </w:p>
        </w:tc>
        <w:tc>
          <w:tcPr>
            <w:tcW w:w="2331" w:type="dxa"/>
          </w:tcPr>
          <w:p w14:paraId="25416530" w14:textId="2018DE7F" w:rsidR="00A776B7" w:rsidDel="00190D24" w:rsidRDefault="00A776B7" w:rsidP="00CC64CE">
            <w:pPr>
              <w:pStyle w:val="Bluetext"/>
              <w:jc w:val="center"/>
              <w:rPr>
                <w:ins w:id="564" w:author="Bhumika Mistry" w:date="2022-02-01T16:21:00Z"/>
                <w:del w:id="565" w:author="Isabelle Stewart" w:date="2022-05-18T12:18:00Z"/>
                <w:szCs w:val="20"/>
              </w:rPr>
            </w:pPr>
            <w:ins w:id="566" w:author="Bhumika Mistry" w:date="2022-02-01T16:21:00Z">
              <w:del w:id="567" w:author="Isabelle Stewart" w:date="2022-05-18T12:18:00Z">
                <w:r w:rsidRPr="001A76C9" w:rsidDel="00190D24">
                  <w:delText>[####]</w:delText>
                </w:r>
              </w:del>
            </w:ins>
          </w:p>
        </w:tc>
      </w:tr>
      <w:tr w:rsidR="00A776B7" w:rsidDel="00190D24" w14:paraId="546C1671" w14:textId="63919EAF" w:rsidTr="00CC64CE">
        <w:trPr>
          <w:ins w:id="568" w:author="Bhumika Mistry" w:date="2022-02-01T16:21:00Z"/>
          <w:del w:id="569" w:author="Isabelle Stewart" w:date="2022-05-18T12:18:00Z"/>
        </w:trPr>
        <w:tc>
          <w:tcPr>
            <w:tcW w:w="6912" w:type="dxa"/>
          </w:tcPr>
          <w:p w14:paraId="4D554830" w14:textId="78ACCD4D" w:rsidR="00A776B7" w:rsidDel="00190D24" w:rsidRDefault="00A776B7" w:rsidP="00CC64CE">
            <w:pPr>
              <w:pStyle w:val="Bluetext"/>
              <w:rPr>
                <w:ins w:id="570" w:author="Bhumika Mistry" w:date="2022-02-01T16:21:00Z"/>
                <w:del w:id="571" w:author="Isabelle Stewart" w:date="2022-05-18T12:18:00Z"/>
                <w:szCs w:val="20"/>
              </w:rPr>
            </w:pPr>
            <w:ins w:id="572" w:author="Bhumika Mistry" w:date="2022-02-01T16:21:00Z">
              <w:del w:id="573" w:author="Isabelle Stewart" w:date="2022-05-18T12:18:00Z">
                <w:r w:rsidRPr="001A76C9" w:rsidDel="00190D24">
                  <w:delText>[####]</w:delText>
                </w:r>
              </w:del>
            </w:ins>
          </w:p>
        </w:tc>
        <w:tc>
          <w:tcPr>
            <w:tcW w:w="2331" w:type="dxa"/>
          </w:tcPr>
          <w:p w14:paraId="5BBF494E" w14:textId="5EA7B9D9" w:rsidR="00A776B7" w:rsidDel="00190D24" w:rsidRDefault="00A776B7" w:rsidP="00CC64CE">
            <w:pPr>
              <w:pStyle w:val="Bluetext"/>
              <w:jc w:val="center"/>
              <w:rPr>
                <w:ins w:id="574" w:author="Bhumika Mistry" w:date="2022-02-01T16:21:00Z"/>
                <w:del w:id="575" w:author="Isabelle Stewart" w:date="2022-05-18T12:18:00Z"/>
                <w:szCs w:val="20"/>
              </w:rPr>
            </w:pPr>
            <w:ins w:id="576" w:author="Bhumika Mistry" w:date="2022-02-01T16:21:00Z">
              <w:del w:id="577" w:author="Isabelle Stewart" w:date="2022-05-18T12:18:00Z">
                <w:r w:rsidRPr="001A76C9" w:rsidDel="00190D24">
                  <w:delText>[####]</w:delText>
                </w:r>
              </w:del>
            </w:ins>
          </w:p>
        </w:tc>
      </w:tr>
    </w:tbl>
    <w:p w14:paraId="269E9EAB" w14:textId="64818C25" w:rsidR="00394807" w:rsidRPr="00BD6875" w:rsidDel="00190D24" w:rsidRDefault="00394807">
      <w:pPr>
        <w:keepNext/>
        <w:rPr>
          <w:ins w:id="578" w:author="Bhumika Mistry" w:date="2022-02-01T16:20:00Z"/>
          <w:del w:id="579" w:author="Isabelle Stewart" w:date="2022-05-18T12:18:00Z"/>
          <w:b/>
          <w:lang w:eastAsia="en-AU"/>
          <w:rPrChange w:id="580" w:author="Bhumika Mistry" w:date="2022-03-02T16:28:00Z">
            <w:rPr>
              <w:ins w:id="581" w:author="Bhumika Mistry" w:date="2022-02-01T16:20:00Z"/>
              <w:del w:id="582" w:author="Isabelle Stewart" w:date="2022-05-18T12:18:00Z"/>
            </w:rPr>
          </w:rPrChange>
        </w:rPr>
        <w:pPrChange w:id="583" w:author="Ting Li" w:date="2022-03-02T09:24:00Z">
          <w:pPr>
            <w:pStyle w:val="Heading3"/>
          </w:pPr>
        </w:pPrChange>
      </w:pPr>
    </w:p>
    <w:p w14:paraId="6969307C" w14:textId="3673BD5D" w:rsidR="00872E50" w:rsidRPr="00BD6875" w:rsidDel="00190D24" w:rsidRDefault="00497F53">
      <w:pPr>
        <w:keepNext/>
        <w:rPr>
          <w:ins w:id="584" w:author="Bhumika Mistry" w:date="2022-02-01T16:15:00Z"/>
          <w:del w:id="585" w:author="Isabelle Stewart" w:date="2022-05-18T12:18:00Z"/>
          <w:b/>
          <w:lang w:eastAsia="en-AU"/>
          <w:rPrChange w:id="586" w:author="Bhumika Mistry" w:date="2022-03-02T16:28:00Z">
            <w:rPr>
              <w:ins w:id="587" w:author="Bhumika Mistry" w:date="2022-02-01T16:15:00Z"/>
              <w:del w:id="588" w:author="Isabelle Stewart" w:date="2022-05-18T12:18:00Z"/>
            </w:rPr>
          </w:rPrChange>
        </w:rPr>
        <w:pPrChange w:id="589" w:author="Ting Li" w:date="2022-03-02T09:24:00Z">
          <w:pPr>
            <w:pStyle w:val="Heading3"/>
          </w:pPr>
        </w:pPrChange>
      </w:pPr>
      <w:ins w:id="590" w:author="Bhumika Mistry" w:date="2022-02-01T16:06:00Z">
        <w:del w:id="591" w:author="Isabelle Stewart" w:date="2022-05-18T12:18:00Z">
          <w:r w:rsidRPr="00BD6875" w:rsidDel="00190D24">
            <w:rPr>
              <w:b/>
              <w:lang w:eastAsia="en-AU"/>
              <w:rPrChange w:id="592" w:author="Bhumika Mistry" w:date="2022-03-02T16:28:00Z">
                <w:rPr>
                  <w:bCs w:val="0"/>
                  <w:caps w:val="0"/>
                </w:rPr>
              </w:rPrChange>
            </w:rPr>
            <w:delText xml:space="preserve">3.2.2 </w:delText>
          </w:r>
        </w:del>
      </w:ins>
      <w:ins w:id="593" w:author="Bhumika Mistry" w:date="2022-02-01T16:15:00Z">
        <w:del w:id="594" w:author="Isabelle Stewart" w:date="2022-05-18T12:18:00Z">
          <w:r w:rsidR="009A72AF" w:rsidRPr="00BD6875" w:rsidDel="00190D24">
            <w:rPr>
              <w:b/>
              <w:lang w:eastAsia="en-AU"/>
              <w:rPrChange w:id="595" w:author="Bhumika Mistry" w:date="2022-03-02T16:28:00Z">
                <w:rPr>
                  <w:bCs w:val="0"/>
                  <w:caps w:val="0"/>
                </w:rPr>
              </w:rPrChange>
            </w:rPr>
            <w:delText>development of the climate adaptation plan</w:delText>
          </w:r>
        </w:del>
      </w:ins>
    </w:p>
    <w:tbl>
      <w:tblPr>
        <w:tblStyle w:val="Style1"/>
        <w:tblW w:w="5000" w:type="pct"/>
        <w:tblLook w:val="04A0" w:firstRow="1" w:lastRow="0" w:firstColumn="1" w:lastColumn="0" w:noHBand="0" w:noVBand="1"/>
      </w:tblPr>
      <w:tblGrid>
        <w:gridCol w:w="7211"/>
        <w:gridCol w:w="1816"/>
      </w:tblGrid>
      <w:tr w:rsidR="006E3BE3" w:rsidDel="00190D24" w14:paraId="73D72214" w14:textId="0296E92F" w:rsidTr="00CC64CE">
        <w:trPr>
          <w:ins w:id="596" w:author="Bhumika Mistry" w:date="2022-02-01T16:16:00Z"/>
          <w:del w:id="597" w:author="Isabelle Stewart" w:date="2022-05-18T12:18:00Z"/>
        </w:trPr>
        <w:tc>
          <w:tcPr>
            <w:tcW w:w="3994" w:type="pct"/>
            <w:vAlign w:val="center"/>
          </w:tcPr>
          <w:p w14:paraId="1A6F0CAF" w14:textId="7D9F74A0" w:rsidR="006E3BE3" w:rsidRPr="003A2BE3" w:rsidDel="00190D24" w:rsidRDefault="006E3BE3" w:rsidP="00CC64CE">
            <w:pPr>
              <w:rPr>
                <w:ins w:id="598" w:author="Bhumika Mistry" w:date="2022-02-01T16:16:00Z"/>
                <w:del w:id="599" w:author="Isabelle Stewart" w:date="2022-05-18T12:18:00Z"/>
              </w:rPr>
            </w:pPr>
            <w:ins w:id="600" w:author="Bhumika Mistry" w:date="2022-02-01T16:16:00Z">
              <w:del w:id="601" w:author="Isabelle Stewart" w:date="2022-05-18T12:18:00Z">
                <w:r w:rsidDel="00190D24">
                  <w:delText xml:space="preserve">A suitably qualified professional has </w:delText>
                </w:r>
              </w:del>
            </w:ins>
            <w:ins w:id="602" w:author="Bhumika Mistry" w:date="2022-02-01T16:18:00Z">
              <w:del w:id="603" w:author="Isabelle Stewart" w:date="2022-05-18T12:18:00Z">
                <w:r w:rsidR="00FC5A5D" w:rsidDel="00190D24">
                  <w:delText xml:space="preserve">developed a project-specific Climate Adaptation Plan </w:delText>
                </w:r>
                <w:r w:rsidR="000347F5" w:rsidDel="00190D24">
                  <w:delText xml:space="preserve">based on requirements </w:delText>
                </w:r>
              </w:del>
            </w:ins>
            <w:ins w:id="604" w:author="Bhumika Mistry" w:date="2022-02-01T16:19:00Z">
              <w:del w:id="605" w:author="Isabelle Stewart" w:date="2022-05-18T12:18:00Z">
                <w:r w:rsidR="00780FA3" w:rsidDel="00190D24">
                  <w:delText>under section 3.2.</w:delText>
                </w:r>
              </w:del>
            </w:ins>
            <w:ins w:id="606" w:author="Ting Li" w:date="2022-03-01T17:41:00Z">
              <w:del w:id="607" w:author="Isabelle Stewart" w:date="2022-05-18T12:18:00Z">
                <w:r w:rsidR="00115A96" w:rsidDel="00190D24">
                  <w:delText>2</w:delText>
                </w:r>
              </w:del>
            </w:ins>
            <w:ins w:id="608" w:author="Bhumika Mistry" w:date="2022-02-01T16:19:00Z">
              <w:del w:id="609" w:author="Isabelle Stewart" w:date="2022-05-18T12:18:00Z">
                <w:r w:rsidR="00780FA3" w:rsidDel="00190D24">
                  <w:delText>1</w:delText>
                </w:r>
              </w:del>
            </w:ins>
          </w:p>
        </w:tc>
        <w:tc>
          <w:tcPr>
            <w:tcW w:w="1006" w:type="pct"/>
            <w:vAlign w:val="center"/>
          </w:tcPr>
          <w:p w14:paraId="31465FD4" w14:textId="295D7D26" w:rsidR="006E3BE3" w:rsidRPr="003A2BE3" w:rsidDel="00190D24" w:rsidRDefault="000C59AA" w:rsidP="00CC64CE">
            <w:pPr>
              <w:jc w:val="center"/>
              <w:rPr>
                <w:ins w:id="610" w:author="Bhumika Mistry" w:date="2022-02-01T16:16:00Z"/>
                <w:del w:id="611" w:author="Isabelle Stewart" w:date="2022-05-18T12:18:00Z"/>
              </w:rPr>
            </w:pPr>
            <w:customXmlInsRangeStart w:id="612" w:author="Bhumika Mistry" w:date="2022-02-01T16:16:00Z"/>
            <w:customXmlDelRangeStart w:id="613" w:author="Isabelle Stewart" w:date="2022-05-18T12:18:00Z"/>
            <w:sdt>
              <w:sdtPr>
                <w:id w:val="1686477565"/>
                <w14:checkbox>
                  <w14:checked w14:val="0"/>
                  <w14:checkedState w14:val="2612" w14:font="MS Gothic"/>
                  <w14:uncheckedState w14:val="2610" w14:font="MS Gothic"/>
                </w14:checkbox>
              </w:sdtPr>
              <w:sdtEndPr>
                <w:rPr>
                  <w:rFonts w:hint="eastAsia"/>
                </w:rPr>
              </w:sdtEndPr>
              <w:sdtContent>
                <w:customXmlInsRangeEnd w:id="612"/>
                <w:customXmlDelRangeEnd w:id="613"/>
                <w:ins w:id="614" w:author="Bhumika Mistry" w:date="2022-02-01T16:16:00Z">
                  <w:del w:id="615" w:author="Isabelle Stewart" w:date="2022-05-18T12:18:00Z">
                    <w:r w:rsidR="006E3BE3" w:rsidDel="00190D24">
                      <w:rPr>
                        <w:rFonts w:ascii="MS Gothic" w:eastAsia="MS Gothic" w:hAnsi="MS Gothic" w:hint="eastAsia"/>
                      </w:rPr>
                      <w:delText>☐</w:delText>
                    </w:r>
                  </w:del>
                </w:ins>
                <w:customXmlInsRangeStart w:id="616" w:author="Bhumika Mistry" w:date="2022-02-01T16:16:00Z"/>
                <w:customXmlDelRangeStart w:id="617" w:author="Isabelle Stewart" w:date="2022-05-18T12:18:00Z"/>
              </w:sdtContent>
            </w:sdt>
            <w:customXmlInsRangeEnd w:id="616"/>
            <w:customXmlDelRangeEnd w:id="617"/>
            <w:ins w:id="618" w:author="Bhumika Mistry" w:date="2022-02-01T16:16:00Z">
              <w:del w:id="619" w:author="Isabelle Stewart" w:date="2022-05-18T12:18:00Z">
                <w:r w:rsidR="006E3BE3" w:rsidRPr="003A2BE3" w:rsidDel="00190D24">
                  <w:rPr>
                    <w:rFonts w:ascii="MS Gothic" w:eastAsia="MS Gothic" w:hAnsi="MS Gothic" w:cs="MS Gothic" w:hint="eastAsia"/>
                  </w:rPr>
                  <w:delText xml:space="preserve"> </w:delText>
                </w:r>
              </w:del>
            </w:ins>
          </w:p>
        </w:tc>
      </w:tr>
    </w:tbl>
    <w:p w14:paraId="07EA8DDC" w14:textId="727C6366" w:rsidR="009A72AF" w:rsidRPr="009A72AF" w:rsidDel="00190D24" w:rsidRDefault="009A72AF">
      <w:pPr>
        <w:rPr>
          <w:ins w:id="620" w:author="Bhumika Mistry" w:date="2022-02-01T16:07:00Z"/>
          <w:del w:id="621" w:author="Isabelle Stewart" w:date="2022-05-18T12:18:00Z"/>
        </w:rPr>
        <w:pPrChange w:id="622" w:author="Bhumika Mistry" w:date="2022-02-01T16:15:00Z">
          <w:pPr>
            <w:pStyle w:val="Heading3"/>
          </w:pPr>
        </w:pPrChange>
      </w:pPr>
    </w:p>
    <w:p w14:paraId="7674FC47" w14:textId="28FE2A28" w:rsidR="00524AC1" w:rsidRPr="0086565B" w:rsidDel="00190D24" w:rsidRDefault="00524AC1">
      <w:pPr>
        <w:rPr>
          <w:ins w:id="623" w:author="Bhumika Mistry" w:date="2022-02-01T15:48:00Z"/>
          <w:del w:id="624" w:author="Isabelle Stewart" w:date="2022-05-18T12:18:00Z"/>
        </w:rPr>
        <w:pPrChange w:id="625" w:author="Bhumika Mistry" w:date="2022-02-01T16:07:00Z">
          <w:pPr>
            <w:pStyle w:val="Heading3"/>
          </w:pPr>
        </w:pPrChange>
      </w:pPr>
    </w:p>
    <w:p w14:paraId="795D1AF3" w14:textId="39A412E1" w:rsidR="00872E50" w:rsidDel="00190D24" w:rsidRDefault="00872E50">
      <w:pPr>
        <w:pStyle w:val="Heading3"/>
        <w:rPr>
          <w:ins w:id="626" w:author="Bhumika Mistry" w:date="2022-02-01T15:48:00Z"/>
          <w:del w:id="627" w:author="Isabelle Stewart" w:date="2022-05-18T12:18:00Z"/>
        </w:rPr>
      </w:pPr>
    </w:p>
    <w:p w14:paraId="6035A5EE" w14:textId="66750D1D" w:rsidR="00872E50" w:rsidDel="00190D24" w:rsidRDefault="00872E50">
      <w:pPr>
        <w:pStyle w:val="Heading3"/>
        <w:rPr>
          <w:ins w:id="628" w:author="Bhumika Mistry" w:date="2022-02-01T15:48:00Z"/>
          <w:del w:id="629" w:author="Isabelle Stewart" w:date="2022-05-18T12:18:00Z"/>
        </w:rPr>
      </w:pPr>
    </w:p>
    <w:p w14:paraId="5E743A36" w14:textId="7586BC14" w:rsidR="00CC3B44" w:rsidDel="00190D24" w:rsidRDefault="00DF78C3">
      <w:pPr>
        <w:pStyle w:val="Heading3"/>
        <w:rPr>
          <w:del w:id="630" w:author="Isabelle Stewart" w:date="2022-05-18T12:18:00Z"/>
        </w:rPr>
      </w:pPr>
      <w:del w:id="631" w:author="Isabelle Stewart" w:date="2022-05-18T12:18:00Z">
        <w:r w:rsidDel="00190D24">
          <w:delText>3.1</w:delText>
        </w:r>
        <w:r w:rsidR="001C3A1D" w:rsidDel="00190D24">
          <w:delText xml:space="preserve">.2 </w:delText>
        </w:r>
        <w:r w:rsidR="00CC3B44" w:rsidDel="00190D24">
          <w:delText>Developing climate change scenarios</w:delText>
        </w:r>
      </w:del>
    </w:p>
    <w:p w14:paraId="2BEA22DA" w14:textId="36F04812" w:rsidR="00CC3B44" w:rsidDel="00190D24" w:rsidRDefault="00CC3B44">
      <w:pPr>
        <w:pStyle w:val="Heading3"/>
        <w:rPr>
          <w:del w:id="632" w:author="Isabelle Stewart" w:date="2022-05-18T12:18:00Z"/>
          <w:lang w:eastAsia="en-AU"/>
        </w:rPr>
        <w:pPrChange w:id="633" w:author="Ting Li" w:date="2022-03-02T09:25:00Z">
          <w:pPr/>
        </w:pPrChange>
      </w:pPr>
      <w:del w:id="634" w:author="Isabelle Stewart" w:date="2022-05-18T12:18:00Z">
        <w:r w:rsidRPr="00292095" w:rsidDel="00190D24">
          <w:rPr>
            <w:lang w:eastAsia="en-AU"/>
          </w:rPr>
          <w:delText xml:space="preserve">The scenarios used </w:delText>
        </w:r>
        <w:r w:rsidDel="00190D24">
          <w:rPr>
            <w:lang w:eastAsia="en-AU"/>
          </w:rPr>
          <w:delText>in the climate adaptation plan were</w:delText>
        </w:r>
        <w:r w:rsidRPr="00292095" w:rsidDel="00190D24">
          <w:rPr>
            <w:lang w:eastAsia="en-AU"/>
          </w:rPr>
          <w:delText xml:space="preserve"> sourced from </w:delText>
        </w:r>
        <w:r w:rsidR="00B51852" w:rsidDel="00190D24">
          <w:delText xml:space="preserve">Intergovernmental Panel on Climate Change (IPCC) </w:delText>
        </w:r>
        <w:r w:rsidRPr="00292095" w:rsidDel="00190D24">
          <w:rPr>
            <w:lang w:eastAsia="en-AU"/>
          </w:rPr>
          <w:delText xml:space="preserve"> endorsed Global Circulation Models (GCMs)</w:delText>
        </w:r>
        <w:r w:rsidR="00FC4B2D" w:rsidDel="00190D24">
          <w:rPr>
            <w:lang w:eastAsia="en-AU"/>
          </w:rPr>
          <w:delText xml:space="preserve"> which includes the National Institute of Water and Atmospheric Research (NIWA) climate projections</w:delText>
        </w:r>
        <w:r w:rsidDel="00190D24">
          <w:rPr>
            <w:lang w:eastAsia="en-AU"/>
          </w:rPr>
          <w:delText>.</w:delText>
        </w:r>
        <w:r w:rsidR="00FC4B2D" w:rsidDel="00190D24">
          <w:rPr>
            <w:lang w:eastAsia="en-AU"/>
          </w:rPr>
          <w:delText xml:space="preserve"> </w:delText>
        </w:r>
        <w:r w:rsidDel="00190D24">
          <w:rPr>
            <w:lang w:eastAsia="en-AU"/>
          </w:rPr>
          <w:delText xml:space="preserve">The </w:delText>
        </w:r>
        <w:r w:rsidR="00DF78C3" w:rsidDel="00190D24">
          <w:rPr>
            <w:lang w:eastAsia="en-AU"/>
          </w:rPr>
          <w:delText>following standard(s) were used:</w:delText>
        </w:r>
      </w:del>
    </w:p>
    <w:tbl>
      <w:tblPr>
        <w:tblStyle w:val="Style1"/>
        <w:tblW w:w="5000" w:type="pct"/>
        <w:tblLook w:val="04A0" w:firstRow="1" w:lastRow="0" w:firstColumn="1" w:lastColumn="0" w:noHBand="0" w:noVBand="1"/>
      </w:tblPr>
      <w:tblGrid>
        <w:gridCol w:w="8222"/>
        <w:gridCol w:w="805"/>
      </w:tblGrid>
      <w:tr w:rsidR="001C3A1D" w:rsidDel="00190D24" w14:paraId="3FC8F9D8" w14:textId="03992AB8" w:rsidTr="00A03B80">
        <w:trPr>
          <w:del w:id="635" w:author="Isabelle Stewart" w:date="2022-05-18T12:18:00Z"/>
        </w:trPr>
        <w:tc>
          <w:tcPr>
            <w:tcW w:w="4554" w:type="pct"/>
            <w:vAlign w:val="center"/>
          </w:tcPr>
          <w:p w14:paraId="5047DAFD" w14:textId="44695234" w:rsidR="001C3A1D" w:rsidRPr="00A03B80" w:rsidDel="00190D24" w:rsidRDefault="00DF78C3">
            <w:pPr>
              <w:pStyle w:val="Heading3"/>
              <w:rPr>
                <w:del w:id="636" w:author="Isabelle Stewart" w:date="2022-05-18T12:18:00Z"/>
                <w:highlight w:val="yellow"/>
              </w:rPr>
              <w:pPrChange w:id="637" w:author="Ting Li" w:date="2022-03-02T09:25:00Z">
                <w:pPr/>
              </w:pPrChange>
            </w:pPr>
            <w:del w:id="638" w:author="Isabelle Stewart" w:date="2022-05-18T12:18:00Z">
              <w:r w:rsidRPr="0016646D" w:rsidDel="00190D24">
                <w:delText>ISO 31000-2009 – Risk Management – Principles and Guidance</w:delText>
              </w:r>
              <w:r w:rsidDel="00190D24">
                <w:delText>;</w:delText>
              </w:r>
            </w:del>
          </w:p>
        </w:tc>
        <w:tc>
          <w:tcPr>
            <w:tcW w:w="446" w:type="pct"/>
          </w:tcPr>
          <w:p w14:paraId="6FA8F4EC" w14:textId="79F33DDC" w:rsidR="001C3A1D" w:rsidRPr="003A2BE3" w:rsidDel="00190D24" w:rsidRDefault="000C59AA">
            <w:pPr>
              <w:pStyle w:val="Heading3"/>
              <w:rPr>
                <w:del w:id="639" w:author="Isabelle Stewart" w:date="2022-05-18T12:18:00Z"/>
              </w:rPr>
              <w:pPrChange w:id="640" w:author="Ting Li" w:date="2022-03-02T09:25:00Z">
                <w:pPr>
                  <w:jc w:val="center"/>
                </w:pPr>
              </w:pPrChange>
            </w:pPr>
            <w:customXmlDelRangeStart w:id="641" w:author="Isabelle Stewart" w:date="2022-05-18T12:18:00Z"/>
            <w:sdt>
              <w:sdtPr>
                <w:rPr>
                  <w:bCs w:val="0"/>
                  <w:caps w:val="0"/>
                </w:rPr>
                <w:id w:val="234743261"/>
                <w14:checkbox>
                  <w14:checked w14:val="0"/>
                  <w14:checkedState w14:val="2612" w14:font="MS Gothic"/>
                  <w14:uncheckedState w14:val="2610" w14:font="MS Gothic"/>
                </w14:checkbox>
              </w:sdtPr>
              <w:sdtEndPr>
                <w:rPr>
                  <w:rFonts w:hint="eastAsia"/>
                </w:rPr>
              </w:sdtEndPr>
              <w:sdtContent>
                <w:customXmlDelRangeEnd w:id="641"/>
                <w:del w:id="642" w:author="Isabelle Stewart" w:date="2022-05-18T12:18:00Z">
                  <w:r w:rsidR="001C3A1D" w:rsidDel="00190D24">
                    <w:rPr>
                      <w:rFonts w:ascii="MS Gothic" w:eastAsia="MS Gothic" w:hAnsi="MS Gothic" w:hint="eastAsia"/>
                    </w:rPr>
                    <w:delText>☐</w:delText>
                  </w:r>
                </w:del>
                <w:customXmlDelRangeStart w:id="643" w:author="Isabelle Stewart" w:date="2022-05-18T12:18:00Z"/>
              </w:sdtContent>
            </w:sdt>
            <w:customXmlDelRangeEnd w:id="643"/>
          </w:p>
        </w:tc>
      </w:tr>
      <w:tr w:rsidR="001C3A1D" w:rsidRPr="00DF78C3" w:rsidDel="00190D24" w14:paraId="01825949" w14:textId="57A82B70" w:rsidTr="00A03B80">
        <w:trPr>
          <w:del w:id="644" w:author="Isabelle Stewart" w:date="2022-05-18T12:18:00Z"/>
        </w:trPr>
        <w:tc>
          <w:tcPr>
            <w:tcW w:w="4554" w:type="pct"/>
            <w:vAlign w:val="center"/>
          </w:tcPr>
          <w:p w14:paraId="1C25B3E7" w14:textId="34643942" w:rsidR="001C3A1D" w:rsidRPr="00A03B80" w:rsidDel="00190D24" w:rsidRDefault="00DF78C3">
            <w:pPr>
              <w:pStyle w:val="Heading3"/>
              <w:rPr>
                <w:del w:id="645" w:author="Isabelle Stewart" w:date="2022-05-18T12:18:00Z"/>
              </w:rPr>
              <w:pPrChange w:id="646" w:author="Ting Li" w:date="2022-03-02T09:25:00Z">
                <w:pPr/>
              </w:pPrChange>
            </w:pPr>
            <w:del w:id="647" w:author="Isabelle Stewart" w:date="2022-05-18T12:18:00Z">
              <w:r w:rsidRPr="00A03B80" w:rsidDel="00190D24">
                <w:delText>The AGO’s</w:delText>
              </w:r>
              <w:r w:rsidRPr="0016646D" w:rsidDel="00190D24">
                <w:delText xml:space="preserve"> Climate Change Risks and Impacts: A Guide for Government and Business</w:delText>
              </w:r>
              <w:r w:rsidRPr="00A03B80" w:rsidDel="00190D24">
                <w:delText xml:space="preserve">. </w:delText>
              </w:r>
            </w:del>
          </w:p>
        </w:tc>
        <w:tc>
          <w:tcPr>
            <w:tcW w:w="446" w:type="pct"/>
          </w:tcPr>
          <w:p w14:paraId="6D7375FD" w14:textId="209A39CD" w:rsidR="001C3A1D" w:rsidRPr="00A03B80" w:rsidDel="00190D24" w:rsidRDefault="000C59AA">
            <w:pPr>
              <w:pStyle w:val="Heading3"/>
              <w:rPr>
                <w:del w:id="648" w:author="Isabelle Stewart" w:date="2022-05-18T12:18:00Z"/>
              </w:rPr>
              <w:pPrChange w:id="649" w:author="Ting Li" w:date="2022-03-02T09:25:00Z">
                <w:pPr>
                  <w:jc w:val="center"/>
                </w:pPr>
              </w:pPrChange>
            </w:pPr>
            <w:customXmlDelRangeStart w:id="650" w:author="Isabelle Stewart" w:date="2022-05-18T12:18:00Z"/>
            <w:sdt>
              <w:sdtPr>
                <w:rPr>
                  <w:bCs w:val="0"/>
                  <w:caps w:val="0"/>
                </w:rPr>
                <w:id w:val="1514958405"/>
                <w14:checkbox>
                  <w14:checked w14:val="0"/>
                  <w14:checkedState w14:val="2612" w14:font="MS Gothic"/>
                  <w14:uncheckedState w14:val="2610" w14:font="MS Gothic"/>
                </w14:checkbox>
              </w:sdtPr>
              <w:sdtEndPr>
                <w:rPr>
                  <w:rFonts w:hint="eastAsia"/>
                </w:rPr>
              </w:sdtEndPr>
              <w:sdtContent>
                <w:customXmlDelRangeEnd w:id="650"/>
                <w:del w:id="651" w:author="Isabelle Stewart" w:date="2022-05-18T12:18:00Z">
                  <w:r w:rsidR="001C3A1D" w:rsidRPr="00A03B80" w:rsidDel="00190D24">
                    <w:rPr>
                      <w:rFonts w:ascii="Segoe UI Symbol" w:hAnsi="Segoe UI Symbol" w:cs="Segoe UI Symbol"/>
                    </w:rPr>
                    <w:delText>☐</w:delText>
                  </w:r>
                </w:del>
                <w:customXmlDelRangeStart w:id="652" w:author="Isabelle Stewart" w:date="2022-05-18T12:18:00Z"/>
              </w:sdtContent>
            </w:sdt>
            <w:customXmlDelRangeEnd w:id="652"/>
          </w:p>
        </w:tc>
      </w:tr>
      <w:tr w:rsidR="00EC7778" w:rsidDel="00190D24" w14:paraId="6ECE52BA" w14:textId="31135A85" w:rsidTr="00A03B80">
        <w:trPr>
          <w:del w:id="653" w:author="Isabelle Stewart" w:date="2022-05-18T12:18:00Z"/>
        </w:trPr>
        <w:tc>
          <w:tcPr>
            <w:tcW w:w="4554" w:type="pct"/>
            <w:vAlign w:val="center"/>
          </w:tcPr>
          <w:p w14:paraId="00A7E811" w14:textId="403894BC" w:rsidR="001C3A1D" w:rsidRPr="003A2BE3" w:rsidDel="00190D24" w:rsidRDefault="001C3A1D">
            <w:pPr>
              <w:pStyle w:val="Heading3"/>
              <w:rPr>
                <w:del w:id="654" w:author="Isabelle Stewart" w:date="2022-05-18T12:18:00Z"/>
              </w:rPr>
              <w:pPrChange w:id="655" w:author="Ting Li" w:date="2022-03-02T09:25:00Z">
                <w:pPr/>
              </w:pPrChange>
            </w:pPr>
            <w:del w:id="656" w:author="Isabelle Stewart" w:date="2022-05-18T12:18:00Z">
              <w:r w:rsidDel="00190D24">
                <w:rPr>
                  <w:lang w:eastAsia="en-AU"/>
                </w:rPr>
                <w:delText>A</w:delText>
              </w:r>
              <w:r w:rsidRPr="00292095" w:rsidDel="00190D24">
                <w:rPr>
                  <w:lang w:eastAsia="en-AU"/>
                </w:rPr>
                <w:delText xml:space="preserve"> more detailed climate modelling software</w:delText>
              </w:r>
            </w:del>
          </w:p>
        </w:tc>
        <w:tc>
          <w:tcPr>
            <w:tcW w:w="446" w:type="pct"/>
          </w:tcPr>
          <w:p w14:paraId="447E7D8A" w14:textId="260BE315" w:rsidR="001C3A1D" w:rsidRPr="003A2BE3" w:rsidDel="00190D24" w:rsidRDefault="000C59AA">
            <w:pPr>
              <w:pStyle w:val="Heading3"/>
              <w:rPr>
                <w:del w:id="657" w:author="Isabelle Stewart" w:date="2022-05-18T12:18:00Z"/>
              </w:rPr>
              <w:pPrChange w:id="658" w:author="Ting Li" w:date="2022-03-02T09:25:00Z">
                <w:pPr>
                  <w:jc w:val="center"/>
                </w:pPr>
              </w:pPrChange>
            </w:pPr>
            <w:customXmlDelRangeStart w:id="659" w:author="Isabelle Stewart" w:date="2022-05-18T12:18:00Z"/>
            <w:sdt>
              <w:sdtPr>
                <w:rPr>
                  <w:bCs w:val="0"/>
                  <w:caps w:val="0"/>
                </w:rPr>
                <w:id w:val="330797750"/>
                <w14:checkbox>
                  <w14:checked w14:val="0"/>
                  <w14:checkedState w14:val="2612" w14:font="MS Gothic"/>
                  <w14:uncheckedState w14:val="2610" w14:font="MS Gothic"/>
                </w14:checkbox>
              </w:sdtPr>
              <w:sdtEndPr>
                <w:rPr>
                  <w:rFonts w:hint="eastAsia"/>
                </w:rPr>
              </w:sdtEndPr>
              <w:sdtContent>
                <w:customXmlDelRangeEnd w:id="659"/>
                <w:del w:id="660" w:author="Isabelle Stewart" w:date="2022-05-18T12:18:00Z">
                  <w:r w:rsidR="001C3A1D" w:rsidDel="00190D24">
                    <w:rPr>
                      <w:rFonts w:ascii="MS Gothic" w:eastAsia="MS Gothic" w:hAnsi="MS Gothic" w:hint="eastAsia"/>
                    </w:rPr>
                    <w:delText>☐</w:delText>
                  </w:r>
                </w:del>
                <w:customXmlDelRangeStart w:id="661" w:author="Isabelle Stewart" w:date="2022-05-18T12:18:00Z"/>
              </w:sdtContent>
            </w:sdt>
            <w:customXmlDelRangeEnd w:id="661"/>
          </w:p>
        </w:tc>
      </w:tr>
    </w:tbl>
    <w:p w14:paraId="5A83A7F0" w14:textId="763353B5" w:rsidR="00CC3B44" w:rsidDel="00190D24" w:rsidRDefault="00372131">
      <w:pPr>
        <w:pStyle w:val="Heading3"/>
        <w:rPr>
          <w:del w:id="662" w:author="Isabelle Stewart" w:date="2022-05-18T12:18:00Z"/>
          <w:lang w:eastAsia="en-AU"/>
        </w:rPr>
        <w:pPrChange w:id="663" w:author="Ting Li" w:date="2022-03-02T09:25:00Z">
          <w:pPr/>
        </w:pPrChange>
      </w:pPr>
      <w:del w:id="664" w:author="Isabelle Stewart" w:date="2022-05-18T12:18:00Z">
        <w:r w:rsidDel="00190D24">
          <w:rPr>
            <w:lang w:eastAsia="en-AU"/>
          </w:rPr>
          <w:delText xml:space="preserve">Where </w:delText>
        </w:r>
        <w:r w:rsidR="0089672F" w:rsidDel="00190D24">
          <w:rPr>
            <w:lang w:eastAsia="en-AU"/>
          </w:rPr>
          <w:delText>more</w:delText>
        </w:r>
        <w:r w:rsidDel="00190D24">
          <w:rPr>
            <w:lang w:eastAsia="en-AU"/>
          </w:rPr>
          <w:delText xml:space="preserve"> detailed climate modelling software has been used</w:delText>
        </w:r>
        <w:r w:rsidR="001C3A1D" w:rsidDel="00190D24">
          <w:rPr>
            <w:lang w:eastAsia="en-AU"/>
          </w:rPr>
          <w:delText>,</w:delText>
        </w:r>
        <w:r w:rsidDel="00190D24">
          <w:rPr>
            <w:lang w:eastAsia="en-AU"/>
          </w:rPr>
          <w:delText xml:space="preserve"> please detail and provide evidence that this source </w:delText>
        </w:r>
        <w:r w:rsidR="007E6C71" w:rsidDel="00190D24">
          <w:rPr>
            <w:lang w:eastAsia="en-AU"/>
          </w:rPr>
          <w:delText>of information</w:delText>
        </w:r>
        <w:r w:rsidDel="00190D24">
          <w:rPr>
            <w:lang w:eastAsia="en-AU"/>
          </w:rPr>
          <w:delText>/modelling software is IPCC endorsed.</w:delText>
        </w:r>
      </w:del>
    </w:p>
    <w:p w14:paraId="07CE8459" w14:textId="2A1F2EAE" w:rsidR="001C3A1D" w:rsidDel="00190D24" w:rsidRDefault="001C3A1D">
      <w:pPr>
        <w:pStyle w:val="Heading3"/>
        <w:rPr>
          <w:del w:id="665" w:author="Isabelle Stewart" w:date="2022-05-18T12:18:00Z"/>
        </w:rPr>
        <w:pPrChange w:id="666" w:author="Ting Li" w:date="2022-03-02T09:25:00Z">
          <w:pPr>
            <w:pStyle w:val="Bullettext"/>
            <w:numPr>
              <w:numId w:val="0"/>
            </w:numPr>
            <w:pBdr>
              <w:top w:val="single" w:sz="4" w:space="1" w:color="auto"/>
              <w:left w:val="single" w:sz="4" w:space="4" w:color="auto"/>
              <w:bottom w:val="single" w:sz="4" w:space="1" w:color="auto"/>
              <w:right w:val="single" w:sz="4" w:space="4" w:color="auto"/>
            </w:pBdr>
            <w:shd w:val="clear" w:color="auto" w:fill="DBE5F1" w:themeFill="accent1" w:themeFillTint="33"/>
            <w:tabs>
              <w:tab w:val="clear" w:pos="0"/>
            </w:tabs>
            <w:ind w:left="0" w:firstLine="0"/>
          </w:pPr>
        </w:pPrChange>
      </w:pPr>
    </w:p>
    <w:p w14:paraId="18B7FBDD" w14:textId="094EA0A8" w:rsidR="001C3A1D" w:rsidDel="00190D24" w:rsidRDefault="001C3A1D">
      <w:pPr>
        <w:pStyle w:val="Heading3"/>
        <w:rPr>
          <w:del w:id="667" w:author="Isabelle Stewart" w:date="2022-05-18T12:18:00Z"/>
        </w:rPr>
        <w:pPrChange w:id="668" w:author="Ting Li" w:date="2022-03-02T09:25:00Z">
          <w:pPr>
            <w:pStyle w:val="Bullettext"/>
            <w:numPr>
              <w:numId w:val="0"/>
            </w:numPr>
            <w:pBdr>
              <w:top w:val="single" w:sz="4" w:space="1" w:color="auto"/>
              <w:left w:val="single" w:sz="4" w:space="4" w:color="auto"/>
              <w:bottom w:val="single" w:sz="4" w:space="1" w:color="auto"/>
              <w:right w:val="single" w:sz="4" w:space="4" w:color="auto"/>
            </w:pBdr>
            <w:shd w:val="clear" w:color="auto" w:fill="DBE5F1" w:themeFill="accent1" w:themeFillTint="33"/>
            <w:tabs>
              <w:tab w:val="clear" w:pos="0"/>
            </w:tabs>
            <w:ind w:left="0" w:firstLine="0"/>
          </w:pPr>
        </w:pPrChange>
      </w:pPr>
    </w:p>
    <w:p w14:paraId="6546033B" w14:textId="0A458C5E" w:rsidR="001547B7" w:rsidRPr="00F44703" w:rsidDel="00190D24" w:rsidRDefault="001547B7">
      <w:pPr>
        <w:pStyle w:val="Heading3"/>
        <w:rPr>
          <w:del w:id="669" w:author="Isabelle Stewart" w:date="2022-05-18T12:18:00Z"/>
          <w:lang w:val="en-US"/>
        </w:rPr>
        <w:pPrChange w:id="670" w:author="Ting Li" w:date="2022-03-02T09:25:00Z">
          <w:pPr>
            <w:pStyle w:val="Bluetext"/>
            <w:spacing w:before="240" w:after="240"/>
          </w:pPr>
        </w:pPrChange>
      </w:pPr>
      <w:del w:id="671" w:author="Isabelle Stewart" w:date="2022-05-18T12:18:00Z">
        <w:r w:rsidRPr="00F44703" w:rsidDel="00190D24">
          <w:rPr>
            <w:lang w:val="en-US"/>
          </w:rPr>
          <w:delText>Identify where this information can be found within the supporting documentation provided</w:delText>
        </w:r>
        <w:r w:rsidDel="00190D24">
          <w:rPr>
            <w:lang w:val="en-US"/>
          </w:rPr>
          <w:delText>.</w:delText>
        </w:r>
      </w:del>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1547B7" w:rsidDel="00190D24" w14:paraId="32B2EE1A" w14:textId="35196114" w:rsidTr="0082279D">
        <w:trPr>
          <w:del w:id="672" w:author="Isabelle Stewart" w:date="2022-05-18T12:18:00Z"/>
        </w:trPr>
        <w:tc>
          <w:tcPr>
            <w:tcW w:w="6912" w:type="dxa"/>
            <w:shd w:val="clear" w:color="auto" w:fill="DBE5F1" w:themeFill="accent1" w:themeFillTint="33"/>
          </w:tcPr>
          <w:p w14:paraId="49F6E63E" w14:textId="1B3EF2EF" w:rsidR="001547B7" w:rsidRPr="00F44703" w:rsidDel="00190D24" w:rsidRDefault="001547B7" w:rsidP="0082279D">
            <w:pPr>
              <w:pStyle w:val="Bluetext"/>
              <w:rPr>
                <w:del w:id="673" w:author="Isabelle Stewart" w:date="2022-05-18T12:18:00Z"/>
                <w:b/>
                <w:color w:val="auto"/>
                <w:szCs w:val="20"/>
              </w:rPr>
            </w:pPr>
            <w:del w:id="674" w:author="Isabelle Stewart" w:date="2022-05-18T12:18:00Z">
              <w:r w:rsidRPr="00F44703" w:rsidDel="00190D24">
                <w:rPr>
                  <w:b/>
                  <w:color w:val="auto"/>
                  <w:szCs w:val="20"/>
                </w:rPr>
                <w:delText xml:space="preserve">Supporting Documentation </w:delText>
              </w:r>
              <w:r w:rsidRPr="00F44703" w:rsidDel="00190D24">
                <w:rPr>
                  <w:b/>
                  <w:color w:val="auto"/>
                  <w:szCs w:val="20"/>
                </w:rPr>
                <w:br/>
              </w:r>
              <w:r w:rsidRPr="004716BA" w:rsidDel="00190D24">
                <w:rPr>
                  <w:color w:val="auto"/>
                  <w:szCs w:val="20"/>
                </w:rPr>
                <w:delText>(Name / title / description of document)</w:delText>
              </w:r>
            </w:del>
          </w:p>
        </w:tc>
        <w:tc>
          <w:tcPr>
            <w:tcW w:w="2331" w:type="dxa"/>
            <w:shd w:val="clear" w:color="auto" w:fill="DBE5F1" w:themeFill="accent1" w:themeFillTint="33"/>
          </w:tcPr>
          <w:p w14:paraId="1FEBC360" w14:textId="06F661FA" w:rsidR="001547B7" w:rsidRPr="00F44703" w:rsidDel="00190D24" w:rsidRDefault="001547B7" w:rsidP="0082279D">
            <w:pPr>
              <w:pStyle w:val="Bluetext"/>
              <w:jc w:val="center"/>
              <w:rPr>
                <w:del w:id="675" w:author="Isabelle Stewart" w:date="2022-05-18T12:18:00Z"/>
                <w:b/>
                <w:color w:val="auto"/>
                <w:szCs w:val="20"/>
              </w:rPr>
            </w:pPr>
            <w:del w:id="676" w:author="Isabelle Stewart" w:date="2022-05-18T12:18:00Z">
              <w:r w:rsidRPr="00F44703" w:rsidDel="00190D24">
                <w:rPr>
                  <w:b/>
                  <w:color w:val="auto"/>
                  <w:szCs w:val="20"/>
                </w:rPr>
                <w:delText>Reference</w:delText>
              </w:r>
              <w:r w:rsidRPr="00F44703" w:rsidDel="00190D24">
                <w:rPr>
                  <w:b/>
                  <w:color w:val="auto"/>
                  <w:szCs w:val="20"/>
                </w:rPr>
                <w:br/>
              </w:r>
              <w:r w:rsidRPr="004716BA" w:rsidDel="00190D24">
                <w:rPr>
                  <w:color w:val="auto"/>
                  <w:szCs w:val="20"/>
                </w:rPr>
                <w:delText>(Page no. or section)</w:delText>
              </w:r>
            </w:del>
          </w:p>
        </w:tc>
      </w:tr>
      <w:tr w:rsidR="001547B7" w:rsidDel="00190D24" w14:paraId="17435063" w14:textId="363CB521" w:rsidTr="0082279D">
        <w:trPr>
          <w:del w:id="677" w:author="Isabelle Stewart" w:date="2022-05-18T12:18:00Z"/>
        </w:trPr>
        <w:tc>
          <w:tcPr>
            <w:tcW w:w="6912" w:type="dxa"/>
          </w:tcPr>
          <w:p w14:paraId="15652614" w14:textId="14E96EA0" w:rsidR="001547B7" w:rsidDel="00190D24" w:rsidRDefault="001547B7" w:rsidP="0082279D">
            <w:pPr>
              <w:pStyle w:val="Bluetext"/>
              <w:rPr>
                <w:del w:id="678" w:author="Isabelle Stewart" w:date="2022-05-18T12:18:00Z"/>
                <w:szCs w:val="20"/>
              </w:rPr>
            </w:pPr>
            <w:del w:id="679" w:author="Isabelle Stewart" w:date="2022-05-18T12:18:00Z">
              <w:r w:rsidRPr="001A76C9" w:rsidDel="00190D24">
                <w:delText>[####]</w:delText>
              </w:r>
            </w:del>
          </w:p>
        </w:tc>
        <w:tc>
          <w:tcPr>
            <w:tcW w:w="2331" w:type="dxa"/>
          </w:tcPr>
          <w:p w14:paraId="64727D71" w14:textId="3BFB641E" w:rsidR="001547B7" w:rsidDel="00190D24" w:rsidRDefault="001547B7" w:rsidP="0082279D">
            <w:pPr>
              <w:pStyle w:val="Bluetext"/>
              <w:jc w:val="center"/>
              <w:rPr>
                <w:del w:id="680" w:author="Isabelle Stewart" w:date="2022-05-18T12:18:00Z"/>
                <w:szCs w:val="20"/>
              </w:rPr>
            </w:pPr>
            <w:del w:id="681" w:author="Isabelle Stewart" w:date="2022-05-18T12:18:00Z">
              <w:r w:rsidRPr="001A76C9" w:rsidDel="00190D24">
                <w:delText>[####]</w:delText>
              </w:r>
            </w:del>
          </w:p>
        </w:tc>
      </w:tr>
      <w:tr w:rsidR="001547B7" w:rsidDel="00190D24" w14:paraId="56B6D794" w14:textId="3495F193" w:rsidTr="0082279D">
        <w:trPr>
          <w:del w:id="682" w:author="Isabelle Stewart" w:date="2022-05-18T12:18:00Z"/>
        </w:trPr>
        <w:tc>
          <w:tcPr>
            <w:tcW w:w="6912" w:type="dxa"/>
          </w:tcPr>
          <w:p w14:paraId="0C6FB4DE" w14:textId="07D10A07" w:rsidR="001547B7" w:rsidDel="00190D24" w:rsidRDefault="001547B7" w:rsidP="0082279D">
            <w:pPr>
              <w:pStyle w:val="Bluetext"/>
              <w:rPr>
                <w:del w:id="683" w:author="Isabelle Stewart" w:date="2022-05-18T12:18:00Z"/>
                <w:szCs w:val="20"/>
              </w:rPr>
            </w:pPr>
            <w:del w:id="684" w:author="Isabelle Stewart" w:date="2022-05-18T12:18:00Z">
              <w:r w:rsidRPr="001A76C9" w:rsidDel="00190D24">
                <w:delText>[####]</w:delText>
              </w:r>
            </w:del>
          </w:p>
        </w:tc>
        <w:tc>
          <w:tcPr>
            <w:tcW w:w="2331" w:type="dxa"/>
          </w:tcPr>
          <w:p w14:paraId="347A6664" w14:textId="65DB9953" w:rsidR="001547B7" w:rsidDel="00190D24" w:rsidRDefault="001547B7" w:rsidP="0082279D">
            <w:pPr>
              <w:pStyle w:val="Bluetext"/>
              <w:jc w:val="center"/>
              <w:rPr>
                <w:del w:id="685" w:author="Isabelle Stewart" w:date="2022-05-18T12:18:00Z"/>
                <w:szCs w:val="20"/>
              </w:rPr>
            </w:pPr>
            <w:del w:id="686" w:author="Isabelle Stewart" w:date="2022-05-18T12:18:00Z">
              <w:r w:rsidRPr="001A76C9" w:rsidDel="00190D24">
                <w:delText>[####]</w:delText>
              </w:r>
            </w:del>
          </w:p>
        </w:tc>
      </w:tr>
    </w:tbl>
    <w:p w14:paraId="074DB4E8" w14:textId="398636AA" w:rsidR="00CC3B44" w:rsidRPr="00762E63" w:rsidDel="00190D24" w:rsidRDefault="001547B7">
      <w:pPr>
        <w:pStyle w:val="Heading3"/>
        <w:rPr>
          <w:del w:id="687" w:author="Isabelle Stewart" w:date="2022-05-18T12:18:00Z"/>
        </w:rPr>
      </w:pPr>
      <w:del w:id="688" w:author="Isabelle Stewart" w:date="2022-05-18T12:18:00Z">
        <w:r w:rsidRPr="00762E63" w:rsidDel="00190D24">
          <w:delText xml:space="preserve"> </w:delText>
        </w:r>
        <w:r w:rsidR="00DF78C3" w:rsidRPr="00762E63" w:rsidDel="00190D24">
          <w:delText>3.</w:delText>
        </w:r>
      </w:del>
      <w:ins w:id="689" w:author="Bhumika Mistry" w:date="2022-02-01T16:25:00Z">
        <w:del w:id="690" w:author="Isabelle Stewart" w:date="2022-05-18T12:18:00Z">
          <w:r w:rsidR="001E3E19" w:rsidDel="00190D24">
            <w:delText>2</w:delText>
          </w:r>
        </w:del>
      </w:ins>
      <w:del w:id="691" w:author="Isabelle Stewart" w:date="2022-05-18T12:18:00Z">
        <w:r w:rsidR="00DF78C3" w:rsidRPr="00762E63" w:rsidDel="00190D24">
          <w:delText>1</w:delText>
        </w:r>
        <w:r w:rsidR="001C3A1D" w:rsidRPr="00762E63" w:rsidDel="00190D24">
          <w:delText>.</w:delText>
        </w:r>
        <w:r w:rsidR="00472E9B" w:rsidRPr="00762E63" w:rsidDel="00190D24">
          <w:delText>3</w:delText>
        </w:r>
        <w:r w:rsidR="001C3A1D" w:rsidRPr="00762E63" w:rsidDel="00190D24">
          <w:delText xml:space="preserve"> </w:delText>
        </w:r>
        <w:r w:rsidR="007E6C71" w:rsidRPr="00762E63" w:rsidDel="00190D24">
          <w:delText>Recognised Standards</w:delText>
        </w:r>
      </w:del>
    </w:p>
    <w:p w14:paraId="4B21E4D3" w14:textId="1B221CF2" w:rsidR="00DF39B7" w:rsidDel="00190D24" w:rsidRDefault="007E6C71">
      <w:pPr>
        <w:pStyle w:val="Heading3"/>
        <w:rPr>
          <w:del w:id="692" w:author="Isabelle Stewart" w:date="2022-05-18T12:18:00Z"/>
          <w:rFonts w:eastAsiaTheme="minorEastAsia"/>
          <w:lang w:eastAsia="en-AU"/>
        </w:rPr>
        <w:pPrChange w:id="693" w:author="Bhumika Mistry" w:date="2022-02-17T08:47:00Z">
          <w:pPr>
            <w:keepNext/>
          </w:pPr>
        </w:pPrChange>
      </w:pPr>
      <w:del w:id="694" w:author="Isabelle Stewart" w:date="2022-05-18T12:18:00Z">
        <w:r w:rsidDel="00190D24">
          <w:rPr>
            <w:rFonts w:eastAsiaTheme="minorEastAsia"/>
            <w:lang w:eastAsia="en-AU"/>
          </w:rPr>
          <w:delText xml:space="preserve">The climate adaptation plan has been developed in line with the recognised standards </w:delText>
        </w:r>
        <w:r w:rsidRPr="00292095" w:rsidDel="00190D24">
          <w:rPr>
            <w:rFonts w:eastAsiaTheme="minorEastAsia"/>
            <w:lang w:eastAsia="en-AU"/>
          </w:rPr>
          <w:delText>below.</w:delText>
        </w:r>
      </w:del>
    </w:p>
    <w:tbl>
      <w:tblPr>
        <w:tblStyle w:val="Style1"/>
        <w:tblW w:w="5000" w:type="pct"/>
        <w:tblLook w:val="04A0" w:firstRow="1" w:lastRow="0" w:firstColumn="1" w:lastColumn="0" w:noHBand="0" w:noVBand="1"/>
      </w:tblPr>
      <w:tblGrid>
        <w:gridCol w:w="7211"/>
        <w:gridCol w:w="1816"/>
      </w:tblGrid>
      <w:tr w:rsidR="007E6C71" w:rsidDel="00190D24" w14:paraId="38E8CCDC" w14:textId="4DBA13DF" w:rsidTr="00370BAD">
        <w:trPr>
          <w:trHeight w:val="1275"/>
          <w:del w:id="695" w:author="Isabelle Stewart" w:date="2022-05-18T12:18:00Z"/>
        </w:trPr>
        <w:tc>
          <w:tcPr>
            <w:tcW w:w="3994" w:type="pct"/>
            <w:vAlign w:val="center"/>
          </w:tcPr>
          <w:p w14:paraId="7DD55310" w14:textId="584718B3" w:rsidR="007E6C71" w:rsidRPr="00C07542" w:rsidDel="00190D24" w:rsidRDefault="00DF39B7">
            <w:pPr>
              <w:pStyle w:val="Heading3"/>
              <w:rPr>
                <w:del w:id="696" w:author="Isabelle Stewart" w:date="2022-05-18T12:18:00Z"/>
                <w:lang w:eastAsia="en-AU"/>
              </w:rPr>
              <w:pPrChange w:id="697" w:author="Bhumika Mistry" w:date="2022-02-17T08:47:00Z">
                <w:pPr>
                  <w:keepNext/>
                </w:pPr>
              </w:pPrChange>
            </w:pPr>
            <w:del w:id="698" w:author="Isabelle Stewart" w:date="2022-05-18T12:18:00Z">
              <w:r w:rsidRPr="00A03B80" w:rsidDel="00190D24">
                <w:rPr>
                  <w:lang w:eastAsia="en-AU"/>
                </w:rPr>
                <w:delText>ISO31000-2009– Risk Management – Principles and Guidance;</w:delText>
              </w:r>
              <w:r w:rsidRPr="00C07542" w:rsidDel="00190D24">
                <w:rPr>
                  <w:lang w:eastAsia="en-AU"/>
                </w:rPr>
                <w:delText xml:space="preserve"> </w:delText>
              </w:r>
              <w:r w:rsidR="008E5C1F" w:rsidRPr="00C07542" w:rsidDel="00190D24">
                <w:rPr>
                  <w:lang w:eastAsia="en-AU"/>
                </w:rPr>
                <w:delText>AND</w:delText>
              </w:r>
            </w:del>
          </w:p>
          <w:p w14:paraId="7BE09148" w14:textId="625A2F86" w:rsidR="007E6C71" w:rsidRPr="001601BC" w:rsidDel="00190D24" w:rsidRDefault="00D3056B">
            <w:pPr>
              <w:pStyle w:val="Heading3"/>
              <w:rPr>
                <w:del w:id="699" w:author="Isabelle Stewart" w:date="2022-05-18T12:18:00Z"/>
                <w:szCs w:val="20"/>
              </w:rPr>
              <w:pPrChange w:id="700" w:author="Bhumika Mistry" w:date="2022-02-17T08:47:00Z">
                <w:pPr>
                  <w:keepNext/>
                </w:pPr>
              </w:pPrChange>
            </w:pPr>
            <w:del w:id="701" w:author="Isabelle Stewart" w:date="2022-05-18T12:18:00Z">
              <w:r w:rsidRPr="00A03B80" w:rsidDel="00190D24">
                <w:rPr>
                  <w:lang w:eastAsia="en-AU"/>
                </w:rPr>
                <w:delText xml:space="preserve">Climate </w:delText>
              </w:r>
              <w:r w:rsidR="00FC4B2D" w:rsidRPr="00A03B80" w:rsidDel="00190D24">
                <w:rPr>
                  <w:lang w:eastAsia="en-AU"/>
                </w:rPr>
                <w:delText>change effects and impacts assessment: A guidance manual for local government in New Zealand</w:delText>
              </w:r>
              <w:r w:rsidR="000D0CB2" w:rsidDel="00190D24">
                <w:rPr>
                  <w:lang w:eastAsia="en-AU"/>
                </w:rPr>
                <w:delText>, May 2008.</w:delText>
              </w:r>
            </w:del>
          </w:p>
        </w:tc>
        <w:tc>
          <w:tcPr>
            <w:tcW w:w="1006" w:type="pct"/>
            <w:vAlign w:val="center"/>
          </w:tcPr>
          <w:p w14:paraId="71327CC0" w14:textId="34737E1E" w:rsidR="007E6C71" w:rsidRPr="003A2BE3" w:rsidDel="00190D24" w:rsidRDefault="000C59AA">
            <w:pPr>
              <w:pStyle w:val="Heading3"/>
              <w:rPr>
                <w:del w:id="702" w:author="Isabelle Stewart" w:date="2022-05-18T12:18:00Z"/>
              </w:rPr>
              <w:pPrChange w:id="703" w:author="Bhumika Mistry" w:date="2022-02-17T08:47:00Z">
                <w:pPr>
                  <w:jc w:val="center"/>
                </w:pPr>
              </w:pPrChange>
            </w:pPr>
            <w:customXmlDelRangeStart w:id="704" w:author="Isabelle Stewart" w:date="2022-05-18T12:18:00Z"/>
            <w:sdt>
              <w:sdtPr>
                <w:rPr>
                  <w:bCs w:val="0"/>
                  <w:caps w:val="0"/>
                </w:rPr>
                <w:id w:val="860472901"/>
                <w14:checkbox>
                  <w14:checked w14:val="0"/>
                  <w14:checkedState w14:val="2612" w14:font="MS Gothic"/>
                  <w14:uncheckedState w14:val="2610" w14:font="MS Gothic"/>
                </w14:checkbox>
              </w:sdtPr>
              <w:sdtEndPr>
                <w:rPr>
                  <w:rFonts w:hint="eastAsia"/>
                </w:rPr>
              </w:sdtEndPr>
              <w:sdtContent>
                <w:customXmlDelRangeEnd w:id="704"/>
                <w:del w:id="705" w:author="Isabelle Stewart" w:date="2022-05-18T12:18:00Z">
                  <w:r w:rsidR="00762E63" w:rsidDel="00190D24">
                    <w:rPr>
                      <w:rFonts w:ascii="MS Gothic" w:eastAsia="MS Gothic" w:hAnsi="MS Gothic" w:hint="eastAsia"/>
                    </w:rPr>
                    <w:delText>☒</w:delText>
                  </w:r>
                </w:del>
                <w:customXmlDelRangeStart w:id="706" w:author="Isabelle Stewart" w:date="2022-05-18T12:18:00Z"/>
              </w:sdtContent>
            </w:sdt>
            <w:customXmlDelRangeEnd w:id="706"/>
          </w:p>
        </w:tc>
      </w:tr>
    </w:tbl>
    <w:p w14:paraId="043C0E39" w14:textId="16610FE5" w:rsidR="00472E9B" w:rsidDel="00190D24" w:rsidRDefault="00DF78C3" w:rsidP="00F24D29">
      <w:pPr>
        <w:pStyle w:val="Heading3"/>
        <w:rPr>
          <w:del w:id="707" w:author="Isabelle Stewart" w:date="2022-05-18T12:18:00Z"/>
          <w:lang w:eastAsia="en-AU"/>
        </w:rPr>
      </w:pPr>
      <w:del w:id="708" w:author="Isabelle Stewart" w:date="2022-05-18T12:18:00Z">
        <w:r w:rsidDel="00190D24">
          <w:rPr>
            <w:lang w:eastAsia="en-AU"/>
          </w:rPr>
          <w:delText>3.1</w:delText>
        </w:r>
        <w:r w:rsidR="00472E9B" w:rsidDel="00190D24">
          <w:rPr>
            <w:lang w:eastAsia="en-AU"/>
          </w:rPr>
          <w:delText>.4 Risk Assessment</w:delText>
        </w:r>
      </w:del>
    </w:p>
    <w:tbl>
      <w:tblPr>
        <w:tblStyle w:val="TableGrid"/>
        <w:tblW w:w="0" w:type="auto"/>
        <w:tblLook w:val="04A0" w:firstRow="1" w:lastRow="0" w:firstColumn="1" w:lastColumn="0" w:noHBand="0" w:noVBand="1"/>
      </w:tblPr>
      <w:tblGrid>
        <w:gridCol w:w="5085"/>
        <w:gridCol w:w="3942"/>
      </w:tblGrid>
      <w:tr w:rsidR="00472E9B" w:rsidRPr="001601BC" w:rsidDel="00190D24" w14:paraId="5B92E33B" w14:textId="26BF3FF9" w:rsidTr="00E62DCD">
        <w:trPr>
          <w:del w:id="709" w:author="Isabelle Stewart" w:date="2022-05-18T12:18:00Z"/>
        </w:trPr>
        <w:tc>
          <w:tcPr>
            <w:tcW w:w="5211" w:type="dxa"/>
            <w:tcBorders>
              <w:left w:val="nil"/>
            </w:tcBorders>
            <w:shd w:val="clear" w:color="auto" w:fill="DBE5F1" w:themeFill="accent1" w:themeFillTint="33"/>
          </w:tcPr>
          <w:p w14:paraId="0EFA595B" w14:textId="60CA306A" w:rsidR="00472E9B" w:rsidRPr="001601BC" w:rsidDel="00190D24" w:rsidRDefault="00472E9B" w:rsidP="00E62DCD">
            <w:pPr>
              <w:pStyle w:val="Bluetext"/>
              <w:rPr>
                <w:del w:id="710" w:author="Isabelle Stewart" w:date="2022-05-18T12:18:00Z"/>
                <w:b/>
                <w:color w:val="auto"/>
                <w:szCs w:val="20"/>
              </w:rPr>
            </w:pPr>
            <w:del w:id="711" w:author="Isabelle Stewart" w:date="2022-05-18T12:18:00Z">
              <w:r w:rsidRPr="00DF39B7" w:rsidDel="00190D24">
                <w:rPr>
                  <w:b/>
                  <w:color w:val="auto"/>
                  <w:szCs w:val="20"/>
                </w:rPr>
                <w:delText>Minimum information included in Climate Adaptation Plan</w:delText>
              </w:r>
            </w:del>
          </w:p>
        </w:tc>
        <w:tc>
          <w:tcPr>
            <w:tcW w:w="4032" w:type="dxa"/>
            <w:tcBorders>
              <w:right w:val="nil"/>
            </w:tcBorders>
            <w:shd w:val="clear" w:color="auto" w:fill="DBE5F1" w:themeFill="accent1" w:themeFillTint="33"/>
          </w:tcPr>
          <w:p w14:paraId="3542B7D3" w14:textId="4C9C6443" w:rsidR="00472E9B" w:rsidRPr="001601BC" w:rsidDel="00190D24" w:rsidRDefault="00472E9B" w:rsidP="00E62DCD">
            <w:pPr>
              <w:pStyle w:val="Bluetext"/>
              <w:jc w:val="center"/>
              <w:rPr>
                <w:del w:id="712" w:author="Isabelle Stewart" w:date="2022-05-18T12:18:00Z"/>
                <w:b/>
                <w:color w:val="auto"/>
                <w:szCs w:val="20"/>
              </w:rPr>
            </w:pPr>
            <w:del w:id="713" w:author="Isabelle Stewart" w:date="2022-05-18T12:18:00Z">
              <w:r w:rsidRPr="00DF39B7" w:rsidDel="00190D24">
                <w:rPr>
                  <w:b/>
                  <w:color w:val="auto"/>
                  <w:szCs w:val="20"/>
                </w:rPr>
                <w:delText>Page or chapter reference(s) in the plan</w:delText>
              </w:r>
            </w:del>
          </w:p>
        </w:tc>
      </w:tr>
      <w:tr w:rsidR="00472E9B" w:rsidDel="00190D24" w14:paraId="3B707110" w14:textId="7073EDDC" w:rsidTr="00E62DCD">
        <w:trPr>
          <w:del w:id="714" w:author="Isabelle Stewart" w:date="2022-05-18T12:18:00Z"/>
        </w:trPr>
        <w:tc>
          <w:tcPr>
            <w:tcW w:w="5211" w:type="dxa"/>
            <w:tcBorders>
              <w:left w:val="nil"/>
            </w:tcBorders>
          </w:tcPr>
          <w:p w14:paraId="2D243683" w14:textId="48B7D996" w:rsidR="00472E9B" w:rsidRPr="00372131" w:rsidDel="00190D24" w:rsidRDefault="00472E9B" w:rsidP="00E62DCD">
            <w:pPr>
              <w:rPr>
                <w:del w:id="715" w:author="Isabelle Stewart" w:date="2022-05-18T12:18:00Z"/>
                <w:b/>
                <w:color w:val="auto"/>
              </w:rPr>
            </w:pPr>
            <w:del w:id="716" w:author="Isabelle Stewart" w:date="2022-05-18T12:18:00Z">
              <w:r w:rsidRPr="00372131" w:rsidDel="00190D24">
                <w:rPr>
                  <w:color w:val="auto"/>
                </w:rPr>
                <w:delText>The assessment of climate change impacts has addressed two time scales relevant to anticipated building lifespan for the primary effects of temperature, precipitation and sea-level rise.</w:delText>
              </w:r>
            </w:del>
          </w:p>
        </w:tc>
        <w:tc>
          <w:tcPr>
            <w:tcW w:w="4032" w:type="dxa"/>
            <w:tcBorders>
              <w:right w:val="nil"/>
            </w:tcBorders>
          </w:tcPr>
          <w:p w14:paraId="614BFE87" w14:textId="50232CA1" w:rsidR="00472E9B" w:rsidDel="00190D24" w:rsidRDefault="00472E9B" w:rsidP="00E62DCD">
            <w:pPr>
              <w:pStyle w:val="Bluetext"/>
              <w:rPr>
                <w:del w:id="717" w:author="Isabelle Stewart" w:date="2022-05-18T12:18:00Z"/>
              </w:rPr>
            </w:pPr>
          </w:p>
        </w:tc>
      </w:tr>
      <w:tr w:rsidR="00472E9B" w:rsidDel="00190D24" w14:paraId="16E24E09" w14:textId="6CE38E78" w:rsidTr="00E62DCD">
        <w:trPr>
          <w:del w:id="718" w:author="Isabelle Stewart" w:date="2022-05-18T12:18:00Z"/>
        </w:trPr>
        <w:tc>
          <w:tcPr>
            <w:tcW w:w="5211" w:type="dxa"/>
            <w:tcBorders>
              <w:left w:val="nil"/>
            </w:tcBorders>
          </w:tcPr>
          <w:p w14:paraId="63AE3B7E" w14:textId="7D543B41" w:rsidR="00472E9B" w:rsidRPr="003060CD" w:rsidDel="00190D24" w:rsidRDefault="00472E9B" w:rsidP="00E62DCD">
            <w:pPr>
              <w:rPr>
                <w:del w:id="719" w:author="Isabelle Stewart" w:date="2022-05-18T12:18:00Z"/>
                <w:b/>
              </w:rPr>
            </w:pPr>
            <w:del w:id="720" w:author="Isabelle Stewart" w:date="2022-05-18T12:18:00Z">
              <w:r w:rsidRPr="007B2A11" w:rsidDel="00190D24">
                <w:delText>The risk assessment has also considered the secondary effects of relative humidity, drought/flood, wind, cyclones and bushfire.</w:delText>
              </w:r>
            </w:del>
          </w:p>
        </w:tc>
        <w:tc>
          <w:tcPr>
            <w:tcW w:w="4032" w:type="dxa"/>
            <w:tcBorders>
              <w:right w:val="nil"/>
            </w:tcBorders>
          </w:tcPr>
          <w:p w14:paraId="2E2D31F5" w14:textId="23722433" w:rsidR="00472E9B" w:rsidDel="00190D24" w:rsidRDefault="00472E9B" w:rsidP="00E62DCD">
            <w:pPr>
              <w:pStyle w:val="Bluetext"/>
              <w:rPr>
                <w:del w:id="721" w:author="Isabelle Stewart" w:date="2022-05-18T12:18:00Z"/>
              </w:rPr>
            </w:pPr>
          </w:p>
        </w:tc>
      </w:tr>
    </w:tbl>
    <w:p w14:paraId="02D8746F" w14:textId="64A693FA" w:rsidR="00472E9B" w:rsidRPr="00F44703" w:rsidDel="00190D24" w:rsidRDefault="00472E9B" w:rsidP="00472E9B">
      <w:pPr>
        <w:pStyle w:val="Bluetext"/>
        <w:spacing w:before="240" w:after="240"/>
        <w:rPr>
          <w:del w:id="722" w:author="Isabelle Stewart" w:date="2022-05-18T12:18:00Z"/>
          <w:color w:val="000000"/>
          <w:szCs w:val="20"/>
          <w:lang w:val="en-US"/>
        </w:rPr>
      </w:pPr>
      <w:del w:id="723" w:author="Isabelle Stewart" w:date="2022-05-18T12:18:00Z">
        <w:r w:rsidRPr="00F44703" w:rsidDel="00190D24">
          <w:rPr>
            <w:color w:val="000000"/>
            <w:szCs w:val="20"/>
            <w:lang w:val="en-US"/>
          </w:rPr>
          <w:delText>Identify where this information can be found within the supporting documentation provided</w:delText>
        </w:r>
        <w:r w:rsidDel="00190D24">
          <w:rPr>
            <w:color w:val="000000"/>
            <w:szCs w:val="20"/>
            <w:lang w:val="en-US"/>
          </w:rPr>
          <w:delText>.</w:delText>
        </w:r>
      </w:del>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Change w:id="724" w:author="Bhumika Mistry" w:date="2022-02-17T08:49:00Z">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PrChange>
      </w:tblPr>
      <w:tblGrid>
        <w:gridCol w:w="6735"/>
        <w:gridCol w:w="2292"/>
        <w:tblGridChange w:id="725">
          <w:tblGrid>
            <w:gridCol w:w="6735"/>
            <w:gridCol w:w="2292"/>
          </w:tblGrid>
        </w:tblGridChange>
      </w:tblGrid>
      <w:tr w:rsidR="00472E9B" w:rsidDel="00190D24" w14:paraId="53536830" w14:textId="6E94BC1C" w:rsidTr="00C24B8F">
        <w:trPr>
          <w:del w:id="726" w:author="Isabelle Stewart" w:date="2022-05-18T12:18:00Z"/>
        </w:trPr>
        <w:tc>
          <w:tcPr>
            <w:tcW w:w="6735" w:type="dxa"/>
            <w:shd w:val="clear" w:color="auto" w:fill="DBE5F1" w:themeFill="accent1" w:themeFillTint="33"/>
            <w:tcPrChange w:id="727" w:author="Bhumika Mistry" w:date="2022-02-17T08:49:00Z">
              <w:tcPr>
                <w:tcW w:w="6912" w:type="dxa"/>
                <w:shd w:val="clear" w:color="auto" w:fill="DBE5F1" w:themeFill="accent1" w:themeFillTint="33"/>
              </w:tcPr>
            </w:tcPrChange>
          </w:tcPr>
          <w:p w14:paraId="44F76C8A" w14:textId="1B50BE81" w:rsidR="00472E9B" w:rsidRPr="00F44703" w:rsidDel="00190D24" w:rsidRDefault="00472E9B" w:rsidP="00E62DCD">
            <w:pPr>
              <w:pStyle w:val="Bluetext"/>
              <w:rPr>
                <w:del w:id="728" w:author="Isabelle Stewart" w:date="2022-05-18T12:18:00Z"/>
                <w:b/>
                <w:color w:val="auto"/>
                <w:szCs w:val="20"/>
              </w:rPr>
            </w:pPr>
            <w:del w:id="729" w:author="Isabelle Stewart" w:date="2022-05-18T12:18:00Z">
              <w:r w:rsidRPr="00F44703" w:rsidDel="00190D24">
                <w:rPr>
                  <w:b/>
                  <w:color w:val="auto"/>
                  <w:szCs w:val="20"/>
                </w:rPr>
                <w:delText xml:space="preserve">Supporting Documentation </w:delText>
              </w:r>
              <w:r w:rsidRPr="00F44703" w:rsidDel="00190D24">
                <w:rPr>
                  <w:b/>
                  <w:color w:val="auto"/>
                  <w:szCs w:val="20"/>
                </w:rPr>
                <w:br/>
              </w:r>
              <w:r w:rsidRPr="004716BA" w:rsidDel="00190D24">
                <w:rPr>
                  <w:color w:val="auto"/>
                  <w:szCs w:val="20"/>
                </w:rPr>
                <w:delText>(Name / title / description of document)</w:delText>
              </w:r>
            </w:del>
          </w:p>
        </w:tc>
        <w:tc>
          <w:tcPr>
            <w:tcW w:w="2292" w:type="dxa"/>
            <w:shd w:val="clear" w:color="auto" w:fill="DBE5F1" w:themeFill="accent1" w:themeFillTint="33"/>
            <w:tcPrChange w:id="730" w:author="Bhumika Mistry" w:date="2022-02-17T08:49:00Z">
              <w:tcPr>
                <w:tcW w:w="2331" w:type="dxa"/>
                <w:shd w:val="clear" w:color="auto" w:fill="DBE5F1" w:themeFill="accent1" w:themeFillTint="33"/>
              </w:tcPr>
            </w:tcPrChange>
          </w:tcPr>
          <w:p w14:paraId="630BB609" w14:textId="2429B1BF" w:rsidR="00472E9B" w:rsidRPr="00F44703" w:rsidDel="00190D24" w:rsidRDefault="00472E9B" w:rsidP="00E62DCD">
            <w:pPr>
              <w:pStyle w:val="Bluetext"/>
              <w:jc w:val="center"/>
              <w:rPr>
                <w:del w:id="731" w:author="Isabelle Stewart" w:date="2022-05-18T12:18:00Z"/>
                <w:b/>
                <w:color w:val="auto"/>
                <w:szCs w:val="20"/>
              </w:rPr>
            </w:pPr>
            <w:del w:id="732" w:author="Isabelle Stewart" w:date="2022-05-18T12:18:00Z">
              <w:r w:rsidRPr="00F44703" w:rsidDel="00190D24">
                <w:rPr>
                  <w:b/>
                  <w:color w:val="auto"/>
                  <w:szCs w:val="20"/>
                </w:rPr>
                <w:delText>Reference</w:delText>
              </w:r>
              <w:r w:rsidRPr="00F44703" w:rsidDel="00190D24">
                <w:rPr>
                  <w:b/>
                  <w:color w:val="auto"/>
                  <w:szCs w:val="20"/>
                </w:rPr>
                <w:br/>
              </w:r>
              <w:r w:rsidRPr="004716BA" w:rsidDel="00190D24">
                <w:rPr>
                  <w:color w:val="auto"/>
                  <w:szCs w:val="20"/>
                </w:rPr>
                <w:delText>(Page no. or section)</w:delText>
              </w:r>
            </w:del>
          </w:p>
        </w:tc>
      </w:tr>
      <w:tr w:rsidR="00472E9B" w:rsidDel="00190D24" w14:paraId="30102F9A" w14:textId="49751888" w:rsidTr="00C24B8F">
        <w:trPr>
          <w:del w:id="733" w:author="Isabelle Stewart" w:date="2022-05-18T12:18:00Z"/>
        </w:trPr>
        <w:tc>
          <w:tcPr>
            <w:tcW w:w="6735" w:type="dxa"/>
            <w:tcPrChange w:id="734" w:author="Bhumika Mistry" w:date="2022-02-17T08:49:00Z">
              <w:tcPr>
                <w:tcW w:w="6912" w:type="dxa"/>
              </w:tcPr>
            </w:tcPrChange>
          </w:tcPr>
          <w:p w14:paraId="41D0C903" w14:textId="5F212B3F" w:rsidR="00472E9B" w:rsidDel="00190D24" w:rsidRDefault="00472E9B" w:rsidP="00E62DCD">
            <w:pPr>
              <w:pStyle w:val="Bluetext"/>
              <w:rPr>
                <w:del w:id="735" w:author="Isabelle Stewart" w:date="2022-05-18T12:18:00Z"/>
                <w:szCs w:val="20"/>
              </w:rPr>
            </w:pPr>
            <w:del w:id="736" w:author="Isabelle Stewart" w:date="2022-05-18T12:18:00Z">
              <w:r w:rsidRPr="001A76C9" w:rsidDel="00190D24">
                <w:delText>[####]</w:delText>
              </w:r>
            </w:del>
          </w:p>
        </w:tc>
        <w:tc>
          <w:tcPr>
            <w:tcW w:w="2292" w:type="dxa"/>
            <w:tcPrChange w:id="737" w:author="Bhumika Mistry" w:date="2022-02-17T08:49:00Z">
              <w:tcPr>
                <w:tcW w:w="2331" w:type="dxa"/>
              </w:tcPr>
            </w:tcPrChange>
          </w:tcPr>
          <w:p w14:paraId="01BC4E30" w14:textId="07405121" w:rsidR="00472E9B" w:rsidDel="00190D24" w:rsidRDefault="00472E9B" w:rsidP="00E62DCD">
            <w:pPr>
              <w:pStyle w:val="Bluetext"/>
              <w:jc w:val="center"/>
              <w:rPr>
                <w:del w:id="738" w:author="Isabelle Stewart" w:date="2022-05-18T12:18:00Z"/>
                <w:szCs w:val="20"/>
              </w:rPr>
            </w:pPr>
            <w:del w:id="739" w:author="Isabelle Stewart" w:date="2022-05-18T12:18:00Z">
              <w:r w:rsidRPr="001A76C9" w:rsidDel="00190D24">
                <w:delText>[####]</w:delText>
              </w:r>
            </w:del>
          </w:p>
        </w:tc>
      </w:tr>
      <w:tr w:rsidR="00472E9B" w:rsidDel="00190D24" w14:paraId="0CD25BEE" w14:textId="048D7C78" w:rsidTr="00C24B8F">
        <w:trPr>
          <w:del w:id="740" w:author="Isabelle Stewart" w:date="2022-05-18T12:18:00Z"/>
        </w:trPr>
        <w:tc>
          <w:tcPr>
            <w:tcW w:w="6735" w:type="dxa"/>
            <w:tcPrChange w:id="741" w:author="Bhumika Mistry" w:date="2022-02-17T08:49:00Z">
              <w:tcPr>
                <w:tcW w:w="6912" w:type="dxa"/>
              </w:tcPr>
            </w:tcPrChange>
          </w:tcPr>
          <w:p w14:paraId="77FEE835" w14:textId="6F726873" w:rsidR="00472E9B" w:rsidDel="00190D24" w:rsidRDefault="00472E9B" w:rsidP="00E62DCD">
            <w:pPr>
              <w:pStyle w:val="Bluetext"/>
              <w:rPr>
                <w:del w:id="742" w:author="Isabelle Stewart" w:date="2022-05-18T12:18:00Z"/>
                <w:szCs w:val="20"/>
              </w:rPr>
            </w:pPr>
            <w:del w:id="743" w:author="Isabelle Stewart" w:date="2022-05-18T12:18:00Z">
              <w:r w:rsidRPr="001A76C9" w:rsidDel="00190D24">
                <w:delText>[####]</w:delText>
              </w:r>
            </w:del>
          </w:p>
        </w:tc>
        <w:tc>
          <w:tcPr>
            <w:tcW w:w="2292" w:type="dxa"/>
            <w:tcPrChange w:id="744" w:author="Bhumika Mistry" w:date="2022-02-17T08:49:00Z">
              <w:tcPr>
                <w:tcW w:w="2331" w:type="dxa"/>
              </w:tcPr>
            </w:tcPrChange>
          </w:tcPr>
          <w:p w14:paraId="091F321E" w14:textId="7E9A67CF" w:rsidR="00472E9B" w:rsidDel="00190D24" w:rsidRDefault="00472E9B" w:rsidP="00E62DCD">
            <w:pPr>
              <w:pStyle w:val="Bluetext"/>
              <w:jc w:val="center"/>
              <w:rPr>
                <w:del w:id="745" w:author="Isabelle Stewart" w:date="2022-05-18T12:18:00Z"/>
                <w:szCs w:val="20"/>
              </w:rPr>
            </w:pPr>
            <w:del w:id="746" w:author="Isabelle Stewart" w:date="2022-05-18T12:18:00Z">
              <w:r w:rsidRPr="001A76C9" w:rsidDel="00190D24">
                <w:delText>[####]</w:delText>
              </w:r>
            </w:del>
          </w:p>
        </w:tc>
      </w:tr>
    </w:tbl>
    <w:p w14:paraId="05FD48C3" w14:textId="082ABC4D" w:rsidR="007E6C71" w:rsidDel="00190D24" w:rsidRDefault="00DF78C3" w:rsidP="00AA3B42">
      <w:pPr>
        <w:pStyle w:val="Heading3"/>
        <w:rPr>
          <w:del w:id="747" w:author="Isabelle Stewart" w:date="2022-05-18T12:18:00Z"/>
          <w:lang w:eastAsia="en-AU"/>
        </w:rPr>
      </w:pPr>
      <w:del w:id="748" w:author="Isabelle Stewart" w:date="2022-05-18T12:18:00Z">
        <w:r w:rsidDel="00190D24">
          <w:rPr>
            <w:lang w:eastAsia="en-AU"/>
          </w:rPr>
          <w:delText>3.1</w:delText>
        </w:r>
        <w:r w:rsidR="001C3A1D" w:rsidDel="00190D24">
          <w:rPr>
            <w:lang w:eastAsia="en-AU"/>
          </w:rPr>
          <w:delText xml:space="preserve">.5 </w:delText>
        </w:r>
        <w:r w:rsidR="00370BAD" w:rsidDel="00190D24">
          <w:rPr>
            <w:lang w:eastAsia="en-AU"/>
          </w:rPr>
          <w:delText>Implementation of the Climate Adaptation Plan</w:delText>
        </w:r>
      </w:del>
    </w:p>
    <w:tbl>
      <w:tblPr>
        <w:tblStyle w:val="Style1"/>
        <w:tblW w:w="5000" w:type="pct"/>
        <w:tblLook w:val="04A0" w:firstRow="1" w:lastRow="0" w:firstColumn="1" w:lastColumn="0" w:noHBand="0" w:noVBand="1"/>
      </w:tblPr>
      <w:tblGrid>
        <w:gridCol w:w="7211"/>
        <w:gridCol w:w="1816"/>
      </w:tblGrid>
      <w:tr w:rsidR="001C3A1D" w:rsidDel="00190D24" w14:paraId="7A64959F" w14:textId="4E4D3432" w:rsidTr="00F43B5F">
        <w:trPr>
          <w:del w:id="749" w:author="Isabelle Stewart" w:date="2022-05-18T12:18:00Z"/>
        </w:trPr>
        <w:tc>
          <w:tcPr>
            <w:tcW w:w="3994" w:type="pct"/>
            <w:vAlign w:val="center"/>
          </w:tcPr>
          <w:p w14:paraId="60DD1177" w14:textId="7FD3F782" w:rsidR="001C3A1D" w:rsidRPr="003A2BE3" w:rsidDel="00190D24" w:rsidRDefault="001C3A1D" w:rsidP="00421C6B">
            <w:pPr>
              <w:rPr>
                <w:del w:id="750" w:author="Isabelle Stewart" w:date="2022-05-18T12:18:00Z"/>
              </w:rPr>
            </w:pPr>
            <w:del w:id="751" w:author="Isabelle Stewart" w:date="2022-05-18T12:18:00Z">
              <w:r w:rsidRPr="00292095" w:rsidDel="00190D24">
                <w:rPr>
                  <w:lang w:eastAsia="en-AU"/>
                </w:rPr>
                <w:delText xml:space="preserve">At least two risk items identified in the risk assessment component of the climate adaptation plan </w:delText>
              </w:r>
              <w:r w:rsidDel="00190D24">
                <w:rPr>
                  <w:lang w:eastAsia="en-AU"/>
                </w:rPr>
                <w:delText>have been</w:delText>
              </w:r>
              <w:r w:rsidRPr="00292095" w:rsidDel="00190D24">
                <w:rPr>
                  <w:lang w:eastAsia="en-AU"/>
                </w:rPr>
                <w:delText xml:space="preserve"> addressed by specific design responses.</w:delText>
              </w:r>
            </w:del>
          </w:p>
        </w:tc>
        <w:tc>
          <w:tcPr>
            <w:tcW w:w="1006" w:type="pct"/>
            <w:vAlign w:val="center"/>
          </w:tcPr>
          <w:p w14:paraId="1BF3FE04" w14:textId="6C2B2592" w:rsidR="001C3A1D" w:rsidRPr="003A2BE3" w:rsidDel="00190D24" w:rsidRDefault="000C59AA">
            <w:pPr>
              <w:jc w:val="center"/>
              <w:rPr>
                <w:del w:id="752" w:author="Isabelle Stewart" w:date="2022-05-18T12:18:00Z"/>
              </w:rPr>
            </w:pPr>
            <w:customXmlDelRangeStart w:id="753" w:author="Isabelle Stewart" w:date="2022-05-18T12:18:00Z"/>
            <w:sdt>
              <w:sdtPr>
                <w:id w:val="-1962175309"/>
                <w14:checkbox>
                  <w14:checked w14:val="0"/>
                  <w14:checkedState w14:val="2612" w14:font="MS Gothic"/>
                  <w14:uncheckedState w14:val="2610" w14:font="MS Gothic"/>
                </w14:checkbox>
              </w:sdtPr>
              <w:sdtEndPr>
                <w:rPr>
                  <w:rFonts w:hint="eastAsia"/>
                </w:rPr>
              </w:sdtEndPr>
              <w:sdtContent>
                <w:customXmlDelRangeEnd w:id="753"/>
                <w:del w:id="754" w:author="Isabelle Stewart" w:date="2022-05-18T12:18:00Z">
                  <w:r w:rsidR="00472E9B" w:rsidDel="00190D24">
                    <w:rPr>
                      <w:rFonts w:ascii="MS Gothic" w:eastAsia="MS Gothic" w:hAnsi="MS Gothic" w:hint="eastAsia"/>
                    </w:rPr>
                    <w:delText>☐</w:delText>
                  </w:r>
                </w:del>
                <w:customXmlDelRangeStart w:id="755" w:author="Isabelle Stewart" w:date="2022-05-18T12:18:00Z"/>
              </w:sdtContent>
            </w:sdt>
            <w:customXmlDelRangeEnd w:id="755"/>
          </w:p>
        </w:tc>
      </w:tr>
      <w:tr w:rsidR="001C3A1D" w:rsidDel="00190D24" w14:paraId="05D9115E" w14:textId="63F2E8B0" w:rsidTr="00F43B5F">
        <w:trPr>
          <w:del w:id="756" w:author="Isabelle Stewart" w:date="2022-05-18T12:18:00Z"/>
        </w:trPr>
        <w:tc>
          <w:tcPr>
            <w:tcW w:w="3994" w:type="pct"/>
            <w:vAlign w:val="center"/>
          </w:tcPr>
          <w:p w14:paraId="7FCD0179" w14:textId="04F2C1C3" w:rsidR="001C3A1D" w:rsidRPr="003A2BE3" w:rsidDel="00190D24" w:rsidRDefault="001C3A1D" w:rsidP="00421C6B">
            <w:pPr>
              <w:rPr>
                <w:del w:id="757" w:author="Isabelle Stewart" w:date="2022-05-18T12:18:00Z"/>
              </w:rPr>
            </w:pPr>
            <w:del w:id="758" w:author="Isabelle Stewart" w:date="2022-05-18T12:18:00Z">
              <w:r w:rsidRPr="00292095" w:rsidDel="00190D24">
                <w:rPr>
                  <w:rFonts w:eastAsiaTheme="minorEastAsia"/>
                  <w:lang w:eastAsia="en-AU"/>
                </w:rPr>
                <w:delText xml:space="preserve">All risk items identified as ‘high’ or ‘extreme’ </w:delText>
              </w:r>
              <w:r w:rsidDel="00190D24">
                <w:rPr>
                  <w:rFonts w:eastAsiaTheme="minorEastAsia"/>
                  <w:lang w:eastAsia="en-AU"/>
                </w:rPr>
                <w:delText>have been</w:delText>
              </w:r>
              <w:r w:rsidRPr="00292095" w:rsidDel="00190D24">
                <w:rPr>
                  <w:rFonts w:eastAsiaTheme="minorEastAsia"/>
                  <w:lang w:eastAsia="en-AU"/>
                </w:rPr>
                <w:delText xml:space="preserve"> address by specific design responses.</w:delText>
              </w:r>
            </w:del>
          </w:p>
        </w:tc>
        <w:tc>
          <w:tcPr>
            <w:tcW w:w="1006" w:type="pct"/>
            <w:vAlign w:val="center"/>
          </w:tcPr>
          <w:p w14:paraId="76BE83F4" w14:textId="6AC6B3F7" w:rsidR="001C3A1D" w:rsidRPr="003A2BE3" w:rsidDel="00190D24" w:rsidRDefault="000C59AA">
            <w:pPr>
              <w:jc w:val="center"/>
              <w:rPr>
                <w:del w:id="759" w:author="Isabelle Stewart" w:date="2022-05-18T12:18:00Z"/>
              </w:rPr>
            </w:pPr>
            <w:customXmlDelRangeStart w:id="760" w:author="Isabelle Stewart" w:date="2022-05-18T12:18:00Z"/>
            <w:sdt>
              <w:sdtPr>
                <w:id w:val="1346450747"/>
                <w14:checkbox>
                  <w14:checked w14:val="0"/>
                  <w14:checkedState w14:val="2612" w14:font="MS Gothic"/>
                  <w14:uncheckedState w14:val="2610" w14:font="MS Gothic"/>
                </w14:checkbox>
              </w:sdtPr>
              <w:sdtEndPr>
                <w:rPr>
                  <w:rFonts w:hint="eastAsia"/>
                </w:rPr>
              </w:sdtEndPr>
              <w:sdtContent>
                <w:customXmlDelRangeEnd w:id="760"/>
                <w:del w:id="761" w:author="Isabelle Stewart" w:date="2022-05-18T12:18:00Z">
                  <w:r w:rsidR="001C3A1D" w:rsidDel="00190D24">
                    <w:rPr>
                      <w:rFonts w:ascii="MS Gothic" w:eastAsia="MS Gothic" w:hAnsi="MS Gothic" w:hint="eastAsia"/>
                    </w:rPr>
                    <w:delText>☐</w:delText>
                  </w:r>
                </w:del>
                <w:customXmlDelRangeStart w:id="762" w:author="Isabelle Stewart" w:date="2022-05-18T12:18:00Z"/>
              </w:sdtContent>
            </w:sdt>
            <w:customXmlDelRangeEnd w:id="762"/>
          </w:p>
        </w:tc>
      </w:tr>
    </w:tbl>
    <w:tbl>
      <w:tblPr>
        <w:tblStyle w:val="TableGrid"/>
        <w:tblW w:w="5000" w:type="pct"/>
        <w:tblLook w:val="04A0" w:firstRow="1" w:lastRow="0" w:firstColumn="1" w:lastColumn="0" w:noHBand="0" w:noVBand="1"/>
      </w:tblPr>
      <w:tblGrid>
        <w:gridCol w:w="1806"/>
        <w:gridCol w:w="1806"/>
        <w:gridCol w:w="1805"/>
        <w:gridCol w:w="1805"/>
        <w:gridCol w:w="1805"/>
      </w:tblGrid>
      <w:tr w:rsidR="0089672F" w:rsidRPr="00320262" w:rsidDel="00190D24" w14:paraId="71503449" w14:textId="1EE88B6B" w:rsidTr="00F43B5F">
        <w:trPr>
          <w:del w:id="763" w:author="Isabelle Stewart" w:date="2022-05-18T12:18:00Z"/>
        </w:trPr>
        <w:tc>
          <w:tcPr>
            <w:tcW w:w="1000" w:type="pct"/>
            <w:tcBorders>
              <w:left w:val="nil"/>
            </w:tcBorders>
            <w:shd w:val="clear" w:color="auto" w:fill="DBE5F1" w:themeFill="accent1" w:themeFillTint="33"/>
          </w:tcPr>
          <w:p w14:paraId="77661623" w14:textId="365E4D3C" w:rsidR="00370BAD" w:rsidRPr="00320262" w:rsidDel="00190D24" w:rsidRDefault="00DF39B7" w:rsidP="00F43B5F">
            <w:pPr>
              <w:pStyle w:val="Bluetext"/>
              <w:rPr>
                <w:del w:id="764" w:author="Isabelle Stewart" w:date="2022-05-18T12:18:00Z"/>
                <w:b/>
                <w:color w:val="auto"/>
                <w:szCs w:val="20"/>
              </w:rPr>
            </w:pPr>
            <w:del w:id="765" w:author="Isabelle Stewart" w:date="2022-05-18T12:18:00Z">
              <w:r w:rsidRPr="00320262" w:rsidDel="00190D24">
                <w:rPr>
                  <w:b/>
                  <w:color w:val="auto"/>
                  <w:szCs w:val="20"/>
                </w:rPr>
                <w:delText>Risk</w:delText>
              </w:r>
            </w:del>
          </w:p>
        </w:tc>
        <w:tc>
          <w:tcPr>
            <w:tcW w:w="1000" w:type="pct"/>
            <w:shd w:val="clear" w:color="auto" w:fill="DBE5F1" w:themeFill="accent1" w:themeFillTint="33"/>
          </w:tcPr>
          <w:p w14:paraId="226C3008" w14:textId="72044D55" w:rsidR="00370BAD" w:rsidRPr="00320262" w:rsidDel="00190D24" w:rsidRDefault="00DF39B7" w:rsidP="00F43B5F">
            <w:pPr>
              <w:pStyle w:val="Bluetext"/>
              <w:rPr>
                <w:del w:id="766" w:author="Isabelle Stewart" w:date="2022-05-18T12:18:00Z"/>
                <w:b/>
                <w:color w:val="auto"/>
                <w:szCs w:val="20"/>
              </w:rPr>
            </w:pPr>
            <w:del w:id="767" w:author="Isabelle Stewart" w:date="2022-05-18T12:18:00Z">
              <w:r w:rsidRPr="00320262" w:rsidDel="00190D24">
                <w:rPr>
                  <w:b/>
                  <w:color w:val="auto"/>
                  <w:szCs w:val="20"/>
                </w:rPr>
                <w:delText>Classification (e.g. high, extreme…)</w:delText>
              </w:r>
            </w:del>
          </w:p>
        </w:tc>
        <w:tc>
          <w:tcPr>
            <w:tcW w:w="1000" w:type="pct"/>
            <w:shd w:val="clear" w:color="auto" w:fill="DBE5F1" w:themeFill="accent1" w:themeFillTint="33"/>
          </w:tcPr>
          <w:p w14:paraId="2B7B6B5D" w14:textId="68F6694A" w:rsidR="00370BAD" w:rsidRPr="00320262" w:rsidDel="00190D24" w:rsidRDefault="00DF39B7" w:rsidP="00F43B5F">
            <w:pPr>
              <w:pStyle w:val="Bluetext"/>
              <w:rPr>
                <w:del w:id="768" w:author="Isabelle Stewart" w:date="2022-05-18T12:18:00Z"/>
                <w:b/>
                <w:color w:val="auto"/>
                <w:szCs w:val="20"/>
              </w:rPr>
            </w:pPr>
            <w:del w:id="769" w:author="Isabelle Stewart" w:date="2022-05-18T12:18:00Z">
              <w:r w:rsidRPr="00320262" w:rsidDel="00190D24">
                <w:rPr>
                  <w:b/>
                  <w:color w:val="auto"/>
                  <w:szCs w:val="20"/>
                </w:rPr>
                <w:delText>Design Response</w:delText>
              </w:r>
            </w:del>
          </w:p>
        </w:tc>
        <w:tc>
          <w:tcPr>
            <w:tcW w:w="1000" w:type="pct"/>
            <w:shd w:val="clear" w:color="auto" w:fill="DBE5F1" w:themeFill="accent1" w:themeFillTint="33"/>
          </w:tcPr>
          <w:p w14:paraId="38D29B10" w14:textId="30915CAD" w:rsidR="00370BAD" w:rsidRPr="00320262" w:rsidDel="00190D24" w:rsidRDefault="00DF39B7" w:rsidP="00F43B5F">
            <w:pPr>
              <w:pStyle w:val="Bluetext"/>
              <w:rPr>
                <w:del w:id="770" w:author="Isabelle Stewart" w:date="2022-05-18T12:18:00Z"/>
                <w:b/>
                <w:color w:val="auto"/>
                <w:szCs w:val="20"/>
              </w:rPr>
            </w:pPr>
            <w:del w:id="771" w:author="Isabelle Stewart" w:date="2022-05-18T12:18:00Z">
              <w:r w:rsidRPr="00320262" w:rsidDel="00190D24">
                <w:rPr>
                  <w:b/>
                  <w:color w:val="auto"/>
                  <w:szCs w:val="20"/>
                </w:rPr>
                <w:delText>Page or chapter reference(s) in plan</w:delText>
              </w:r>
            </w:del>
          </w:p>
        </w:tc>
        <w:tc>
          <w:tcPr>
            <w:tcW w:w="1000" w:type="pct"/>
            <w:tcBorders>
              <w:right w:val="nil"/>
            </w:tcBorders>
            <w:shd w:val="clear" w:color="auto" w:fill="DBE5F1" w:themeFill="accent1" w:themeFillTint="33"/>
          </w:tcPr>
          <w:p w14:paraId="02938B35" w14:textId="4F698A39" w:rsidR="00370BAD" w:rsidRPr="00320262" w:rsidDel="00190D24" w:rsidRDefault="00DF39B7" w:rsidP="00F43B5F">
            <w:pPr>
              <w:pStyle w:val="Bluetext"/>
              <w:rPr>
                <w:del w:id="772" w:author="Isabelle Stewart" w:date="2022-05-18T12:18:00Z"/>
                <w:b/>
                <w:color w:val="auto"/>
                <w:szCs w:val="20"/>
              </w:rPr>
            </w:pPr>
            <w:del w:id="773" w:author="Isabelle Stewart" w:date="2022-05-18T12:18:00Z">
              <w:r w:rsidRPr="00320262" w:rsidDel="00190D24">
                <w:rPr>
                  <w:b/>
                  <w:color w:val="auto"/>
                  <w:szCs w:val="20"/>
                </w:rPr>
                <w:delText>Supporting As-Built Document</w:delText>
              </w:r>
            </w:del>
          </w:p>
        </w:tc>
      </w:tr>
      <w:tr w:rsidR="00370BAD" w:rsidRPr="00320262" w:rsidDel="00190D24" w14:paraId="21A19DED" w14:textId="54DAB5F5" w:rsidTr="00F43B5F">
        <w:trPr>
          <w:del w:id="774" w:author="Isabelle Stewart" w:date="2022-05-18T12:18:00Z"/>
        </w:trPr>
        <w:tc>
          <w:tcPr>
            <w:tcW w:w="1000" w:type="pct"/>
            <w:tcBorders>
              <w:left w:val="nil"/>
            </w:tcBorders>
          </w:tcPr>
          <w:p w14:paraId="2CF2D207" w14:textId="5A395220" w:rsidR="00370BAD" w:rsidRPr="00320262" w:rsidDel="00190D24" w:rsidRDefault="00370BAD" w:rsidP="00F17ACA">
            <w:pPr>
              <w:rPr>
                <w:del w:id="775" w:author="Isabelle Stewart" w:date="2022-05-18T12:18:00Z"/>
                <w:b/>
              </w:rPr>
            </w:pPr>
          </w:p>
        </w:tc>
        <w:tc>
          <w:tcPr>
            <w:tcW w:w="1000" w:type="pct"/>
          </w:tcPr>
          <w:p w14:paraId="7A702A89" w14:textId="64106FB0" w:rsidR="00370BAD" w:rsidRPr="00320262" w:rsidDel="00190D24" w:rsidRDefault="00370BAD" w:rsidP="00F17ACA">
            <w:pPr>
              <w:rPr>
                <w:del w:id="776" w:author="Isabelle Stewart" w:date="2022-05-18T12:18:00Z"/>
                <w:b/>
              </w:rPr>
            </w:pPr>
          </w:p>
        </w:tc>
        <w:tc>
          <w:tcPr>
            <w:tcW w:w="1000" w:type="pct"/>
          </w:tcPr>
          <w:p w14:paraId="3C1CBB5D" w14:textId="65999983" w:rsidR="00370BAD" w:rsidRPr="00320262" w:rsidDel="00190D24" w:rsidRDefault="00370BAD" w:rsidP="00F17ACA">
            <w:pPr>
              <w:rPr>
                <w:del w:id="777" w:author="Isabelle Stewart" w:date="2022-05-18T12:18:00Z"/>
                <w:b/>
              </w:rPr>
            </w:pPr>
          </w:p>
        </w:tc>
        <w:tc>
          <w:tcPr>
            <w:tcW w:w="1000" w:type="pct"/>
          </w:tcPr>
          <w:p w14:paraId="354CA059" w14:textId="50A329FB" w:rsidR="00370BAD" w:rsidRPr="00320262" w:rsidDel="00190D24" w:rsidRDefault="00370BAD" w:rsidP="00F17ACA">
            <w:pPr>
              <w:pStyle w:val="Bluetext"/>
              <w:rPr>
                <w:del w:id="778" w:author="Isabelle Stewart" w:date="2022-05-18T12:18:00Z"/>
              </w:rPr>
            </w:pPr>
          </w:p>
        </w:tc>
        <w:tc>
          <w:tcPr>
            <w:tcW w:w="1000" w:type="pct"/>
            <w:tcBorders>
              <w:right w:val="nil"/>
            </w:tcBorders>
          </w:tcPr>
          <w:p w14:paraId="57B04DB3" w14:textId="1E8E5189" w:rsidR="00370BAD" w:rsidRPr="00320262" w:rsidDel="00190D24" w:rsidRDefault="00370BAD" w:rsidP="00F17ACA">
            <w:pPr>
              <w:pStyle w:val="Bluetext"/>
              <w:rPr>
                <w:del w:id="779" w:author="Isabelle Stewart" w:date="2022-05-18T12:18:00Z"/>
              </w:rPr>
            </w:pPr>
          </w:p>
        </w:tc>
      </w:tr>
      <w:tr w:rsidR="00370BAD" w:rsidRPr="00320262" w:rsidDel="00190D24" w14:paraId="6C9126D6" w14:textId="24B76C8E" w:rsidTr="00F43B5F">
        <w:trPr>
          <w:del w:id="780" w:author="Isabelle Stewart" w:date="2022-05-18T12:18:00Z"/>
        </w:trPr>
        <w:tc>
          <w:tcPr>
            <w:tcW w:w="1000" w:type="pct"/>
            <w:tcBorders>
              <w:left w:val="nil"/>
            </w:tcBorders>
          </w:tcPr>
          <w:p w14:paraId="50345507" w14:textId="658352E4" w:rsidR="00370BAD" w:rsidRPr="00320262" w:rsidDel="00190D24" w:rsidRDefault="00370BAD" w:rsidP="00F17ACA">
            <w:pPr>
              <w:rPr>
                <w:del w:id="781" w:author="Isabelle Stewart" w:date="2022-05-18T12:18:00Z"/>
                <w:b/>
              </w:rPr>
            </w:pPr>
          </w:p>
        </w:tc>
        <w:tc>
          <w:tcPr>
            <w:tcW w:w="1000" w:type="pct"/>
          </w:tcPr>
          <w:p w14:paraId="02AED5C6" w14:textId="7A0FDB54" w:rsidR="00370BAD" w:rsidRPr="00320262" w:rsidDel="00190D24" w:rsidRDefault="00370BAD" w:rsidP="00F17ACA">
            <w:pPr>
              <w:rPr>
                <w:del w:id="782" w:author="Isabelle Stewart" w:date="2022-05-18T12:18:00Z"/>
                <w:b/>
              </w:rPr>
            </w:pPr>
          </w:p>
        </w:tc>
        <w:tc>
          <w:tcPr>
            <w:tcW w:w="1000" w:type="pct"/>
          </w:tcPr>
          <w:p w14:paraId="084BB372" w14:textId="4D5E11F0" w:rsidR="00370BAD" w:rsidRPr="00320262" w:rsidDel="00190D24" w:rsidRDefault="00370BAD" w:rsidP="00F17ACA">
            <w:pPr>
              <w:rPr>
                <w:del w:id="783" w:author="Isabelle Stewart" w:date="2022-05-18T12:18:00Z"/>
                <w:b/>
              </w:rPr>
            </w:pPr>
          </w:p>
        </w:tc>
        <w:tc>
          <w:tcPr>
            <w:tcW w:w="1000" w:type="pct"/>
          </w:tcPr>
          <w:p w14:paraId="5B2FDDD4" w14:textId="2CE2F7BC" w:rsidR="00370BAD" w:rsidRPr="00320262" w:rsidDel="00190D24" w:rsidRDefault="00370BAD" w:rsidP="00F17ACA">
            <w:pPr>
              <w:pStyle w:val="Bluetext"/>
              <w:rPr>
                <w:del w:id="784" w:author="Isabelle Stewart" w:date="2022-05-18T12:18:00Z"/>
              </w:rPr>
            </w:pPr>
          </w:p>
        </w:tc>
        <w:tc>
          <w:tcPr>
            <w:tcW w:w="1000" w:type="pct"/>
            <w:tcBorders>
              <w:right w:val="nil"/>
            </w:tcBorders>
          </w:tcPr>
          <w:p w14:paraId="565DEE70" w14:textId="1A46AF15" w:rsidR="00370BAD" w:rsidRPr="00320262" w:rsidDel="00190D24" w:rsidRDefault="00370BAD" w:rsidP="00F17ACA">
            <w:pPr>
              <w:pStyle w:val="Bluetext"/>
              <w:rPr>
                <w:del w:id="785" w:author="Isabelle Stewart" w:date="2022-05-18T12:18:00Z"/>
              </w:rPr>
            </w:pPr>
          </w:p>
        </w:tc>
      </w:tr>
      <w:tr w:rsidR="00370BAD" w:rsidRPr="00320262" w:rsidDel="00190D24" w14:paraId="572B524D" w14:textId="5A1607CF" w:rsidTr="00F43B5F">
        <w:trPr>
          <w:del w:id="786" w:author="Isabelle Stewart" w:date="2022-05-18T12:18:00Z"/>
        </w:trPr>
        <w:tc>
          <w:tcPr>
            <w:tcW w:w="1000" w:type="pct"/>
            <w:tcBorders>
              <w:left w:val="nil"/>
            </w:tcBorders>
          </w:tcPr>
          <w:p w14:paraId="178BCC04" w14:textId="2BCC58B5" w:rsidR="00370BAD" w:rsidRPr="00320262" w:rsidDel="00190D24" w:rsidRDefault="00370BAD" w:rsidP="00F17ACA">
            <w:pPr>
              <w:rPr>
                <w:del w:id="787" w:author="Isabelle Stewart" w:date="2022-05-18T12:18:00Z"/>
                <w:b/>
              </w:rPr>
            </w:pPr>
          </w:p>
        </w:tc>
        <w:tc>
          <w:tcPr>
            <w:tcW w:w="1000" w:type="pct"/>
          </w:tcPr>
          <w:p w14:paraId="691E7B0F" w14:textId="5973D86A" w:rsidR="00370BAD" w:rsidRPr="00320262" w:rsidDel="00190D24" w:rsidRDefault="00370BAD" w:rsidP="00F17ACA">
            <w:pPr>
              <w:rPr>
                <w:del w:id="788" w:author="Isabelle Stewart" w:date="2022-05-18T12:18:00Z"/>
                <w:b/>
              </w:rPr>
            </w:pPr>
          </w:p>
        </w:tc>
        <w:tc>
          <w:tcPr>
            <w:tcW w:w="1000" w:type="pct"/>
          </w:tcPr>
          <w:p w14:paraId="5163E4D6" w14:textId="4C425158" w:rsidR="00370BAD" w:rsidRPr="00320262" w:rsidDel="00190D24" w:rsidRDefault="00370BAD" w:rsidP="00F17ACA">
            <w:pPr>
              <w:rPr>
                <w:del w:id="789" w:author="Isabelle Stewart" w:date="2022-05-18T12:18:00Z"/>
                <w:b/>
              </w:rPr>
            </w:pPr>
          </w:p>
        </w:tc>
        <w:tc>
          <w:tcPr>
            <w:tcW w:w="1000" w:type="pct"/>
          </w:tcPr>
          <w:p w14:paraId="004EBF49" w14:textId="273779F5" w:rsidR="00370BAD" w:rsidRPr="00320262" w:rsidDel="00190D24" w:rsidRDefault="00370BAD" w:rsidP="00F17ACA">
            <w:pPr>
              <w:pStyle w:val="Bluetext"/>
              <w:rPr>
                <w:del w:id="790" w:author="Isabelle Stewart" w:date="2022-05-18T12:18:00Z"/>
              </w:rPr>
            </w:pPr>
          </w:p>
        </w:tc>
        <w:tc>
          <w:tcPr>
            <w:tcW w:w="1000" w:type="pct"/>
            <w:tcBorders>
              <w:right w:val="nil"/>
            </w:tcBorders>
          </w:tcPr>
          <w:p w14:paraId="680D0951" w14:textId="164E6F71" w:rsidR="00370BAD" w:rsidRPr="00320262" w:rsidDel="00190D24" w:rsidRDefault="00370BAD" w:rsidP="00F17ACA">
            <w:pPr>
              <w:pStyle w:val="Bluetext"/>
              <w:rPr>
                <w:del w:id="791" w:author="Isabelle Stewart" w:date="2022-05-18T12:18:00Z"/>
              </w:rPr>
            </w:pPr>
          </w:p>
        </w:tc>
      </w:tr>
    </w:tbl>
    <w:p w14:paraId="26D89C5E" w14:textId="352CEC31" w:rsidR="00DE0996" w:rsidRPr="00F44703" w:rsidDel="00190D24" w:rsidRDefault="00DE0996" w:rsidP="00DE0996">
      <w:pPr>
        <w:pStyle w:val="Bluetext"/>
        <w:spacing w:before="240" w:after="240"/>
        <w:rPr>
          <w:del w:id="792" w:author="Isabelle Stewart" w:date="2022-05-18T12:18:00Z"/>
          <w:color w:val="000000"/>
          <w:szCs w:val="20"/>
          <w:lang w:val="en-US"/>
        </w:rPr>
      </w:pPr>
      <w:del w:id="793" w:author="Isabelle Stewart" w:date="2022-05-18T12:18:00Z">
        <w:r w:rsidRPr="00320262" w:rsidDel="00190D24">
          <w:rPr>
            <w:color w:val="000000"/>
            <w:szCs w:val="20"/>
            <w:lang w:val="en-US"/>
          </w:rPr>
          <w:delText>Identify where this information can be found within the supporting documentation provided.</w:delText>
        </w:r>
      </w:del>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DE0996" w:rsidDel="00190D24" w14:paraId="42015B41" w14:textId="29C3E413" w:rsidTr="0082279D">
        <w:trPr>
          <w:del w:id="794" w:author="Isabelle Stewart" w:date="2022-05-18T12:18:00Z"/>
        </w:trPr>
        <w:tc>
          <w:tcPr>
            <w:tcW w:w="6912" w:type="dxa"/>
            <w:shd w:val="clear" w:color="auto" w:fill="DBE5F1" w:themeFill="accent1" w:themeFillTint="33"/>
          </w:tcPr>
          <w:p w14:paraId="5EF37E04" w14:textId="0E392C29" w:rsidR="00DE0996" w:rsidRPr="00F44703" w:rsidDel="00190D24" w:rsidRDefault="00DE0996" w:rsidP="0082279D">
            <w:pPr>
              <w:pStyle w:val="Bluetext"/>
              <w:rPr>
                <w:del w:id="795" w:author="Isabelle Stewart" w:date="2022-05-18T12:18:00Z"/>
                <w:b/>
                <w:color w:val="auto"/>
                <w:szCs w:val="20"/>
              </w:rPr>
            </w:pPr>
            <w:del w:id="796" w:author="Isabelle Stewart" w:date="2022-05-18T12:18:00Z">
              <w:r w:rsidRPr="00F44703" w:rsidDel="00190D24">
                <w:rPr>
                  <w:b/>
                  <w:color w:val="auto"/>
                  <w:szCs w:val="20"/>
                </w:rPr>
                <w:delText xml:space="preserve">Supporting Documentation </w:delText>
              </w:r>
              <w:r w:rsidRPr="00F44703" w:rsidDel="00190D24">
                <w:rPr>
                  <w:b/>
                  <w:color w:val="auto"/>
                  <w:szCs w:val="20"/>
                </w:rPr>
                <w:br/>
              </w:r>
              <w:r w:rsidRPr="004716BA" w:rsidDel="00190D24">
                <w:rPr>
                  <w:color w:val="auto"/>
                  <w:szCs w:val="20"/>
                </w:rPr>
                <w:delText>(Name / title / description of document)</w:delText>
              </w:r>
            </w:del>
          </w:p>
        </w:tc>
        <w:tc>
          <w:tcPr>
            <w:tcW w:w="2331" w:type="dxa"/>
            <w:shd w:val="clear" w:color="auto" w:fill="DBE5F1" w:themeFill="accent1" w:themeFillTint="33"/>
          </w:tcPr>
          <w:p w14:paraId="3E363E50" w14:textId="670AF0C7" w:rsidR="00DE0996" w:rsidRPr="00F44703" w:rsidDel="00190D24" w:rsidRDefault="00DE0996" w:rsidP="0082279D">
            <w:pPr>
              <w:pStyle w:val="Bluetext"/>
              <w:jc w:val="center"/>
              <w:rPr>
                <w:del w:id="797" w:author="Isabelle Stewart" w:date="2022-05-18T12:18:00Z"/>
                <w:b/>
                <w:color w:val="auto"/>
                <w:szCs w:val="20"/>
              </w:rPr>
            </w:pPr>
            <w:del w:id="798" w:author="Isabelle Stewart" w:date="2022-05-18T12:18:00Z">
              <w:r w:rsidRPr="00F44703" w:rsidDel="00190D24">
                <w:rPr>
                  <w:b/>
                  <w:color w:val="auto"/>
                  <w:szCs w:val="20"/>
                </w:rPr>
                <w:delText>Reference</w:delText>
              </w:r>
              <w:r w:rsidRPr="00F44703" w:rsidDel="00190D24">
                <w:rPr>
                  <w:b/>
                  <w:color w:val="auto"/>
                  <w:szCs w:val="20"/>
                </w:rPr>
                <w:br/>
              </w:r>
              <w:r w:rsidRPr="004716BA" w:rsidDel="00190D24">
                <w:rPr>
                  <w:color w:val="auto"/>
                  <w:szCs w:val="20"/>
                </w:rPr>
                <w:delText>(Page no. or section)</w:delText>
              </w:r>
            </w:del>
          </w:p>
        </w:tc>
      </w:tr>
      <w:tr w:rsidR="00DE0996" w:rsidDel="00190D24" w14:paraId="4E9E9FA7" w14:textId="18CB6C91" w:rsidTr="0082279D">
        <w:trPr>
          <w:del w:id="799" w:author="Isabelle Stewart" w:date="2022-05-18T12:18:00Z"/>
        </w:trPr>
        <w:tc>
          <w:tcPr>
            <w:tcW w:w="6912" w:type="dxa"/>
          </w:tcPr>
          <w:p w14:paraId="49169E6F" w14:textId="4AA755FB" w:rsidR="00DE0996" w:rsidDel="00190D24" w:rsidRDefault="00DE0996" w:rsidP="0082279D">
            <w:pPr>
              <w:pStyle w:val="Bluetext"/>
              <w:rPr>
                <w:del w:id="800" w:author="Isabelle Stewart" w:date="2022-05-18T12:18:00Z"/>
                <w:szCs w:val="20"/>
              </w:rPr>
            </w:pPr>
            <w:del w:id="801" w:author="Isabelle Stewart" w:date="2022-05-18T12:18:00Z">
              <w:r w:rsidRPr="001A76C9" w:rsidDel="00190D24">
                <w:delText>[####]</w:delText>
              </w:r>
            </w:del>
          </w:p>
        </w:tc>
        <w:tc>
          <w:tcPr>
            <w:tcW w:w="2331" w:type="dxa"/>
          </w:tcPr>
          <w:p w14:paraId="03C8EFA8" w14:textId="0AA5E193" w:rsidR="00DE0996" w:rsidDel="00190D24" w:rsidRDefault="00DE0996" w:rsidP="0082279D">
            <w:pPr>
              <w:pStyle w:val="Bluetext"/>
              <w:jc w:val="center"/>
              <w:rPr>
                <w:del w:id="802" w:author="Isabelle Stewart" w:date="2022-05-18T12:18:00Z"/>
                <w:szCs w:val="20"/>
              </w:rPr>
            </w:pPr>
            <w:del w:id="803" w:author="Isabelle Stewart" w:date="2022-05-18T12:18:00Z">
              <w:r w:rsidRPr="001A76C9" w:rsidDel="00190D24">
                <w:delText>[####]</w:delText>
              </w:r>
            </w:del>
          </w:p>
        </w:tc>
      </w:tr>
      <w:tr w:rsidR="00DE0996" w:rsidDel="00190D24" w14:paraId="7DAB4767" w14:textId="255FB56F" w:rsidTr="0082279D">
        <w:trPr>
          <w:del w:id="804" w:author="Isabelle Stewart" w:date="2022-05-18T12:18:00Z"/>
        </w:trPr>
        <w:tc>
          <w:tcPr>
            <w:tcW w:w="6912" w:type="dxa"/>
          </w:tcPr>
          <w:p w14:paraId="365F962C" w14:textId="4F6D540B" w:rsidR="00DE0996" w:rsidDel="00190D24" w:rsidRDefault="00DE0996" w:rsidP="0082279D">
            <w:pPr>
              <w:pStyle w:val="Bluetext"/>
              <w:rPr>
                <w:del w:id="805" w:author="Isabelle Stewart" w:date="2022-05-18T12:18:00Z"/>
                <w:szCs w:val="20"/>
              </w:rPr>
            </w:pPr>
            <w:del w:id="806" w:author="Isabelle Stewart" w:date="2022-05-18T12:18:00Z">
              <w:r w:rsidRPr="001A76C9" w:rsidDel="00190D24">
                <w:delText>[####]</w:delText>
              </w:r>
            </w:del>
          </w:p>
        </w:tc>
        <w:tc>
          <w:tcPr>
            <w:tcW w:w="2331" w:type="dxa"/>
          </w:tcPr>
          <w:p w14:paraId="0C10DAEC" w14:textId="576DABAB" w:rsidR="00DE0996" w:rsidDel="00190D24" w:rsidRDefault="00DE0996" w:rsidP="0082279D">
            <w:pPr>
              <w:pStyle w:val="Bluetext"/>
              <w:jc w:val="center"/>
              <w:rPr>
                <w:del w:id="807" w:author="Isabelle Stewart" w:date="2022-05-18T12:18:00Z"/>
                <w:szCs w:val="20"/>
              </w:rPr>
            </w:pPr>
            <w:del w:id="808" w:author="Isabelle Stewart" w:date="2022-05-18T12:18:00Z">
              <w:r w:rsidRPr="001A76C9" w:rsidDel="00190D24">
                <w:delText>[####]</w:delText>
              </w:r>
            </w:del>
          </w:p>
        </w:tc>
      </w:tr>
    </w:tbl>
    <w:p w14:paraId="2C78340A" w14:textId="1A6AD9C1" w:rsidR="00AF230C" w:rsidRPr="00AF230C" w:rsidDel="00190D24" w:rsidRDefault="00DE0996" w:rsidP="00356C0C">
      <w:pPr>
        <w:pStyle w:val="Bluetext"/>
        <w:spacing w:before="240" w:after="240"/>
        <w:rPr>
          <w:del w:id="809" w:author="Isabelle Stewart" w:date="2022-05-18T12:18:00Z"/>
          <w:rFonts w:cstheme="minorHAnsi"/>
          <w:color w:val="auto"/>
        </w:rPr>
      </w:pPr>
      <w:del w:id="810" w:author="Isabelle Stewart" w:date="2022-05-18T12:18:00Z">
        <w:r w:rsidRPr="008F7C1E" w:rsidDel="00190D24">
          <w:rPr>
            <w:szCs w:val="20"/>
          </w:rPr>
          <w:delText xml:space="preserve"> </w:delText>
        </w:r>
        <w:r w:rsidR="00AF230C" w:rsidRPr="00AF230C" w:rsidDel="00190D24">
          <w:rPr>
            <w:rFonts w:cstheme="minorHAnsi"/>
            <w:color w:val="auto"/>
          </w:rPr>
          <w:delText>Provide details of two risk items that have been addressed by a specific design response.</w:delText>
        </w:r>
      </w:del>
    </w:p>
    <w:p w14:paraId="1A711D55" w14:textId="10308933" w:rsidR="00AF230C" w:rsidDel="00190D24" w:rsidRDefault="00AF230C" w:rsidP="00AF230C">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del w:id="811" w:author="Isabelle Stewart" w:date="2022-05-18T12:18:00Z"/>
          <w:rFonts w:cstheme="minorHAnsi"/>
        </w:rPr>
      </w:pPr>
    </w:p>
    <w:p w14:paraId="007EF41D" w14:textId="310C12F7" w:rsidR="00AF230C" w:rsidDel="00190D24" w:rsidRDefault="00AF230C" w:rsidP="00AF230C">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del w:id="812" w:author="Isabelle Stewart" w:date="2022-05-18T12:18:00Z"/>
          <w:rFonts w:cstheme="minorHAnsi"/>
        </w:rPr>
      </w:pPr>
    </w:p>
    <w:p w14:paraId="2167B2C9" w14:textId="3740525E" w:rsidR="0034655B" w:rsidDel="00190D24" w:rsidRDefault="0034655B" w:rsidP="00AF230C">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del w:id="813" w:author="Isabelle Stewart" w:date="2022-05-18T12:18:00Z"/>
          <w:rFonts w:cstheme="minorHAnsi"/>
        </w:rPr>
      </w:pPr>
    </w:p>
    <w:p w14:paraId="30EFD750" w14:textId="7BF39972" w:rsidR="00AF230C" w:rsidDel="00190D24" w:rsidRDefault="00AF230C" w:rsidP="00AF230C">
      <w:pPr>
        <w:pStyle w:val="Bullettext"/>
        <w:numPr>
          <w:ilvl w:val="0"/>
          <w:numId w:val="0"/>
        </w:numPr>
        <w:ind w:left="360" w:hanging="360"/>
        <w:rPr>
          <w:del w:id="814" w:author="Isabelle Stewart" w:date="2022-05-18T12:18:00Z"/>
        </w:rPr>
      </w:pPr>
      <w:del w:id="815" w:author="Isabelle Stewart" w:date="2022-05-18T12:18:00Z">
        <w:r w:rsidDel="00190D24">
          <w:delText>Provide an outlined of any ‘high’ or ‘extreme’ risks that have been identified.</w:delText>
        </w:r>
      </w:del>
    </w:p>
    <w:p w14:paraId="7C23D520" w14:textId="4B52A812" w:rsidR="00AF230C" w:rsidDel="00190D24" w:rsidRDefault="00AF230C" w:rsidP="00AF230C">
      <w:pPr>
        <w:pStyle w:val="Bullettext"/>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ind w:left="360" w:hanging="360"/>
        <w:rPr>
          <w:del w:id="816" w:author="Isabelle Stewart" w:date="2022-05-18T12:18:00Z"/>
        </w:rPr>
      </w:pPr>
    </w:p>
    <w:p w14:paraId="05B42E41" w14:textId="3D06858B" w:rsidR="00AF230C" w:rsidDel="00190D24" w:rsidRDefault="00AF230C" w:rsidP="00AF230C">
      <w:pPr>
        <w:pStyle w:val="Bullettext"/>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ind w:left="360" w:hanging="360"/>
        <w:rPr>
          <w:del w:id="817" w:author="Isabelle Stewart" w:date="2022-05-18T12:18:00Z"/>
        </w:rPr>
      </w:pPr>
    </w:p>
    <w:p w14:paraId="6C5F3061" w14:textId="3E3DF884" w:rsidR="0034655B" w:rsidDel="00190D24" w:rsidRDefault="0034655B" w:rsidP="00AF230C">
      <w:pPr>
        <w:pStyle w:val="Bullettext"/>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ind w:left="360" w:hanging="360"/>
        <w:rPr>
          <w:del w:id="818" w:author="Isabelle Stewart" w:date="2022-05-18T12:18:00Z"/>
        </w:rPr>
      </w:pPr>
    </w:p>
    <w:p w14:paraId="1ACFDEFE" w14:textId="6A73C3AE" w:rsidR="0034655B" w:rsidDel="00190D24" w:rsidRDefault="0034655B" w:rsidP="00AF230C">
      <w:pPr>
        <w:pStyle w:val="Bullettext"/>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ind w:left="360" w:hanging="360"/>
        <w:rPr>
          <w:del w:id="819" w:author="Isabelle Stewart" w:date="2022-05-18T12:18:00Z"/>
        </w:rPr>
      </w:pPr>
    </w:p>
    <w:p w14:paraId="33AA8387" w14:textId="2D40CF68" w:rsidR="00AF230C" w:rsidDel="00190D24" w:rsidRDefault="00AF230C" w:rsidP="00AF230C">
      <w:pPr>
        <w:pStyle w:val="Bullettext"/>
        <w:numPr>
          <w:ilvl w:val="0"/>
          <w:numId w:val="0"/>
        </w:numPr>
        <w:ind w:left="360" w:hanging="360"/>
        <w:rPr>
          <w:del w:id="820" w:author="Isabelle Stewart" w:date="2022-05-18T12:18:00Z"/>
        </w:rPr>
      </w:pPr>
      <w:del w:id="821" w:author="Isabelle Stewart" w:date="2022-05-18T12:18:00Z">
        <w:r w:rsidDel="00190D24">
          <w:delText xml:space="preserve">Please provide an outline of the </w:delText>
        </w:r>
        <w:r w:rsidR="0034655B" w:rsidDel="00190D24">
          <w:delText>specific design responses.</w:delText>
        </w:r>
      </w:del>
    </w:p>
    <w:p w14:paraId="2F848FEF" w14:textId="2A619702" w:rsidR="0034655B" w:rsidDel="00190D24" w:rsidRDefault="0034655B" w:rsidP="0034655B">
      <w:pPr>
        <w:pStyle w:val="Bullettext"/>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ind w:left="360" w:hanging="360"/>
        <w:rPr>
          <w:del w:id="822" w:author="Isabelle Stewart" w:date="2022-05-18T12:18:00Z"/>
        </w:rPr>
      </w:pPr>
    </w:p>
    <w:p w14:paraId="0B929F04" w14:textId="7CEAF37A" w:rsidR="0034655B" w:rsidDel="00190D24" w:rsidRDefault="0034655B" w:rsidP="0034655B">
      <w:pPr>
        <w:pStyle w:val="Bullettext"/>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ind w:left="360" w:hanging="360"/>
        <w:rPr>
          <w:del w:id="823" w:author="Isabelle Stewart" w:date="2022-05-18T12:18:00Z"/>
        </w:rPr>
      </w:pPr>
    </w:p>
    <w:p w14:paraId="12EB121B" w14:textId="5C8B81A9" w:rsidR="0034655B" w:rsidDel="00190D24" w:rsidRDefault="0034655B" w:rsidP="0034655B">
      <w:pPr>
        <w:pStyle w:val="Bullettext"/>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ind w:left="360" w:hanging="360"/>
        <w:rPr>
          <w:del w:id="824" w:author="Isabelle Stewart" w:date="2022-05-18T12:18:00Z"/>
        </w:rPr>
      </w:pPr>
    </w:p>
    <w:p w14:paraId="141FCBF4" w14:textId="6EFA116D" w:rsidR="00622635" w:rsidDel="00190D24" w:rsidRDefault="00622635" w:rsidP="0034655B">
      <w:pPr>
        <w:pStyle w:val="Bullettext"/>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ind w:left="360" w:hanging="360"/>
        <w:rPr>
          <w:del w:id="825" w:author="Isabelle Stewart" w:date="2022-05-18T12:18:00Z"/>
        </w:rPr>
      </w:pPr>
    </w:p>
    <w:p w14:paraId="77F03338" w14:textId="32F264E3" w:rsidR="00DE0996" w:rsidRPr="00F44703" w:rsidDel="00190D24" w:rsidRDefault="00DE0996" w:rsidP="00DE0996">
      <w:pPr>
        <w:pStyle w:val="Bluetext"/>
        <w:spacing w:before="240" w:after="240"/>
        <w:rPr>
          <w:del w:id="826" w:author="Isabelle Stewart" w:date="2022-05-18T12:18:00Z"/>
          <w:color w:val="000000"/>
          <w:szCs w:val="20"/>
          <w:lang w:val="en-US"/>
        </w:rPr>
      </w:pPr>
      <w:del w:id="827" w:author="Isabelle Stewart" w:date="2022-05-18T12:18:00Z">
        <w:r w:rsidRPr="00F44703" w:rsidDel="00190D24">
          <w:rPr>
            <w:color w:val="000000"/>
            <w:szCs w:val="20"/>
            <w:lang w:val="en-US"/>
          </w:rPr>
          <w:delText>Identify where this information can be found within the supporting documentation provided</w:delText>
        </w:r>
        <w:r w:rsidDel="00190D24">
          <w:rPr>
            <w:color w:val="000000"/>
            <w:szCs w:val="20"/>
            <w:lang w:val="en-US"/>
          </w:rPr>
          <w:delText>.</w:delText>
        </w:r>
      </w:del>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DE0996" w:rsidDel="00190D24" w14:paraId="6CAA0D6B" w14:textId="377B97B0" w:rsidTr="0082279D">
        <w:trPr>
          <w:del w:id="828" w:author="Isabelle Stewart" w:date="2022-05-18T12:18:00Z"/>
        </w:trPr>
        <w:tc>
          <w:tcPr>
            <w:tcW w:w="6912" w:type="dxa"/>
            <w:shd w:val="clear" w:color="auto" w:fill="DBE5F1" w:themeFill="accent1" w:themeFillTint="33"/>
          </w:tcPr>
          <w:p w14:paraId="54E9F3F0" w14:textId="0E48E6C3" w:rsidR="00DE0996" w:rsidRPr="00F44703" w:rsidDel="00190D24" w:rsidRDefault="00DE0996" w:rsidP="0082279D">
            <w:pPr>
              <w:pStyle w:val="Bluetext"/>
              <w:rPr>
                <w:del w:id="829" w:author="Isabelle Stewart" w:date="2022-05-18T12:18:00Z"/>
                <w:b/>
                <w:color w:val="auto"/>
                <w:szCs w:val="20"/>
              </w:rPr>
            </w:pPr>
            <w:del w:id="830" w:author="Isabelle Stewart" w:date="2022-05-18T12:18:00Z">
              <w:r w:rsidRPr="00F44703" w:rsidDel="00190D24">
                <w:rPr>
                  <w:b/>
                  <w:color w:val="auto"/>
                  <w:szCs w:val="20"/>
                </w:rPr>
                <w:delText xml:space="preserve">Supporting Documentation </w:delText>
              </w:r>
              <w:r w:rsidRPr="00F44703" w:rsidDel="00190D24">
                <w:rPr>
                  <w:b/>
                  <w:color w:val="auto"/>
                  <w:szCs w:val="20"/>
                </w:rPr>
                <w:br/>
              </w:r>
              <w:r w:rsidRPr="004716BA" w:rsidDel="00190D24">
                <w:rPr>
                  <w:color w:val="auto"/>
                  <w:szCs w:val="20"/>
                </w:rPr>
                <w:delText>(Name / title / description of document)</w:delText>
              </w:r>
            </w:del>
          </w:p>
        </w:tc>
        <w:tc>
          <w:tcPr>
            <w:tcW w:w="2331" w:type="dxa"/>
            <w:shd w:val="clear" w:color="auto" w:fill="DBE5F1" w:themeFill="accent1" w:themeFillTint="33"/>
          </w:tcPr>
          <w:p w14:paraId="2E401D20" w14:textId="163CD9C8" w:rsidR="00DE0996" w:rsidRPr="00F44703" w:rsidDel="00190D24" w:rsidRDefault="00DE0996" w:rsidP="0082279D">
            <w:pPr>
              <w:pStyle w:val="Bluetext"/>
              <w:jc w:val="center"/>
              <w:rPr>
                <w:del w:id="831" w:author="Isabelle Stewart" w:date="2022-05-18T12:18:00Z"/>
                <w:b/>
                <w:color w:val="auto"/>
                <w:szCs w:val="20"/>
              </w:rPr>
            </w:pPr>
            <w:del w:id="832" w:author="Isabelle Stewart" w:date="2022-05-18T12:18:00Z">
              <w:r w:rsidRPr="00F44703" w:rsidDel="00190D24">
                <w:rPr>
                  <w:b/>
                  <w:color w:val="auto"/>
                  <w:szCs w:val="20"/>
                </w:rPr>
                <w:delText>Reference</w:delText>
              </w:r>
              <w:r w:rsidRPr="00F44703" w:rsidDel="00190D24">
                <w:rPr>
                  <w:b/>
                  <w:color w:val="auto"/>
                  <w:szCs w:val="20"/>
                </w:rPr>
                <w:br/>
              </w:r>
              <w:r w:rsidRPr="004716BA" w:rsidDel="00190D24">
                <w:rPr>
                  <w:color w:val="auto"/>
                  <w:szCs w:val="20"/>
                </w:rPr>
                <w:delText>(Page no. or section)</w:delText>
              </w:r>
            </w:del>
          </w:p>
        </w:tc>
      </w:tr>
      <w:tr w:rsidR="00DE0996" w:rsidDel="00190D24" w14:paraId="1B6ED261" w14:textId="74E02451" w:rsidTr="0082279D">
        <w:trPr>
          <w:del w:id="833" w:author="Isabelle Stewart" w:date="2022-05-18T12:18:00Z"/>
        </w:trPr>
        <w:tc>
          <w:tcPr>
            <w:tcW w:w="6912" w:type="dxa"/>
          </w:tcPr>
          <w:p w14:paraId="52D1B5EF" w14:textId="3F4B8BA9" w:rsidR="00DE0996" w:rsidDel="00190D24" w:rsidRDefault="00DE0996" w:rsidP="0082279D">
            <w:pPr>
              <w:pStyle w:val="Bluetext"/>
              <w:rPr>
                <w:del w:id="834" w:author="Isabelle Stewart" w:date="2022-05-18T12:18:00Z"/>
                <w:szCs w:val="20"/>
              </w:rPr>
            </w:pPr>
            <w:del w:id="835" w:author="Isabelle Stewart" w:date="2022-05-18T12:18:00Z">
              <w:r w:rsidRPr="001A76C9" w:rsidDel="00190D24">
                <w:delText>[####]</w:delText>
              </w:r>
            </w:del>
          </w:p>
        </w:tc>
        <w:tc>
          <w:tcPr>
            <w:tcW w:w="2331" w:type="dxa"/>
          </w:tcPr>
          <w:p w14:paraId="523D7999" w14:textId="4D7AA386" w:rsidR="00DE0996" w:rsidDel="00190D24" w:rsidRDefault="00DE0996" w:rsidP="0082279D">
            <w:pPr>
              <w:pStyle w:val="Bluetext"/>
              <w:jc w:val="center"/>
              <w:rPr>
                <w:del w:id="836" w:author="Isabelle Stewart" w:date="2022-05-18T12:18:00Z"/>
                <w:szCs w:val="20"/>
              </w:rPr>
            </w:pPr>
            <w:del w:id="837" w:author="Isabelle Stewart" w:date="2022-05-18T12:18:00Z">
              <w:r w:rsidRPr="001A76C9" w:rsidDel="00190D24">
                <w:delText>[####]</w:delText>
              </w:r>
            </w:del>
          </w:p>
        </w:tc>
      </w:tr>
      <w:tr w:rsidR="00DE0996" w:rsidDel="00190D24" w14:paraId="05E71520" w14:textId="7206CF09" w:rsidTr="0082279D">
        <w:trPr>
          <w:del w:id="838" w:author="Isabelle Stewart" w:date="2022-05-18T12:18:00Z"/>
        </w:trPr>
        <w:tc>
          <w:tcPr>
            <w:tcW w:w="6912" w:type="dxa"/>
          </w:tcPr>
          <w:p w14:paraId="05898705" w14:textId="48599533" w:rsidR="00DE0996" w:rsidDel="00190D24" w:rsidRDefault="00DE0996" w:rsidP="0082279D">
            <w:pPr>
              <w:pStyle w:val="Bluetext"/>
              <w:rPr>
                <w:del w:id="839" w:author="Isabelle Stewart" w:date="2022-05-18T12:18:00Z"/>
                <w:szCs w:val="20"/>
              </w:rPr>
            </w:pPr>
            <w:del w:id="840" w:author="Isabelle Stewart" w:date="2022-05-18T12:18:00Z">
              <w:r w:rsidRPr="001A76C9" w:rsidDel="00190D24">
                <w:delText>[####]</w:delText>
              </w:r>
            </w:del>
          </w:p>
        </w:tc>
        <w:tc>
          <w:tcPr>
            <w:tcW w:w="2331" w:type="dxa"/>
          </w:tcPr>
          <w:p w14:paraId="080D6BA4" w14:textId="180AD129" w:rsidR="00DE0996" w:rsidDel="00190D24" w:rsidRDefault="00DE0996" w:rsidP="0082279D">
            <w:pPr>
              <w:pStyle w:val="Bluetext"/>
              <w:jc w:val="center"/>
              <w:rPr>
                <w:del w:id="841" w:author="Isabelle Stewart" w:date="2022-05-18T12:18:00Z"/>
                <w:szCs w:val="20"/>
              </w:rPr>
            </w:pPr>
            <w:del w:id="842" w:author="Isabelle Stewart" w:date="2022-05-18T12:18:00Z">
              <w:r w:rsidRPr="001A76C9" w:rsidDel="00190D24">
                <w:delText>[####]</w:delText>
              </w:r>
            </w:del>
          </w:p>
        </w:tc>
      </w:tr>
    </w:tbl>
    <w:p w14:paraId="6DDD4A9F" w14:textId="0B390370" w:rsidR="006E5B47" w:rsidDel="00190D24" w:rsidRDefault="006E5B47">
      <w:pPr>
        <w:spacing w:before="0" w:after="0" w:line="240" w:lineRule="auto"/>
        <w:rPr>
          <w:del w:id="843" w:author="Isabelle Stewart" w:date="2022-05-18T12:18:00Z"/>
          <w:szCs w:val="20"/>
        </w:rPr>
        <w:sectPr w:rsidR="006E5B47" w:rsidDel="00190D24" w:rsidSect="009173CC">
          <w:headerReference w:type="default" r:id="rId15"/>
          <w:footerReference w:type="default" r:id="rId16"/>
          <w:pgSz w:w="11907" w:h="16839" w:code="9"/>
          <w:pgMar w:top="1440" w:right="1440" w:bottom="1440" w:left="1440" w:header="708" w:footer="708" w:gutter="0"/>
          <w:cols w:space="708"/>
          <w:docGrid w:linePitch="360"/>
        </w:sectPr>
      </w:pPr>
    </w:p>
    <w:p w14:paraId="6FA9F2E9" w14:textId="4D33152F" w:rsidR="00516B5A" w:rsidDel="00190D24" w:rsidRDefault="00516B5A">
      <w:pPr>
        <w:pStyle w:val="Criterionsubheading"/>
        <w:numPr>
          <w:ilvl w:val="0"/>
          <w:numId w:val="0"/>
        </w:numPr>
        <w:rPr>
          <w:del w:id="844" w:author="Isabelle Stewart" w:date="2022-05-18T12:18:00Z"/>
        </w:rPr>
        <w:pPrChange w:id="845" w:author="Bhumika Mistry" w:date="2022-02-01T16:04:00Z">
          <w:pPr>
            <w:pStyle w:val="Criterionsubheading"/>
          </w:pPr>
        </w:pPrChange>
      </w:pPr>
      <w:del w:id="846" w:author="Isabelle Stewart" w:date="2022-05-18T12:18:00Z">
        <w:r w:rsidDel="00190D24">
          <w:delText>3.</w:delText>
        </w:r>
      </w:del>
      <w:ins w:id="847" w:author="Bhumika Mistry" w:date="2022-02-01T15:45:00Z">
        <w:del w:id="848" w:author="Isabelle Stewart" w:date="2022-05-18T12:18:00Z">
          <w:r w:rsidR="00875D94" w:rsidDel="00190D24">
            <w:delText>3</w:delText>
          </w:r>
        </w:del>
      </w:ins>
      <w:del w:id="849" w:author="Isabelle Stewart" w:date="2022-05-18T12:18:00Z">
        <w:r w:rsidR="00DF78C3" w:rsidDel="00190D24">
          <w:delText>2</w:delText>
        </w:r>
        <w:r w:rsidDel="00190D24">
          <w:delText xml:space="preserve"> earthquake resilience</w:delText>
        </w:r>
      </w:del>
    </w:p>
    <w:p w14:paraId="326D4D38" w14:textId="5E132417" w:rsidR="00130AEB" w:rsidRPr="00A03B80" w:rsidDel="00190D24" w:rsidRDefault="001F7BE7" w:rsidP="00C07542">
      <w:pPr>
        <w:keepNext/>
        <w:rPr>
          <w:del w:id="850" w:author="Isabelle Stewart" w:date="2022-05-18T12:18:00Z"/>
        </w:rPr>
      </w:pPr>
      <w:del w:id="851" w:author="Isabelle Stewart" w:date="2022-05-18T12:18:00Z">
        <w:r w:rsidDel="00190D24">
          <w:delText>O</w:delText>
        </w:r>
        <w:r w:rsidR="00130AEB" w:rsidDel="00190D24">
          <w:delText xml:space="preserve">ne </w:delText>
        </w:r>
      </w:del>
      <w:ins w:id="852" w:author="Bhumika Mistry" w:date="2022-02-01T15:46:00Z">
        <w:del w:id="853" w:author="Isabelle Stewart" w:date="2022-05-18T12:18:00Z">
          <w:r w:rsidR="00721D9A" w:rsidDel="00190D24">
            <w:delText xml:space="preserve">(1) </w:delText>
          </w:r>
        </w:del>
      </w:ins>
      <w:del w:id="854" w:author="Isabelle Stewart" w:date="2022-05-18T12:18:00Z">
        <w:r w:rsidR="00130AEB" w:rsidDel="00190D24">
          <w:delText>additional point is available to projects that implement strategies to mitigate the impact of earthquake and seismic movement over the life of a building.</w:delText>
        </w:r>
        <w:r w:rsidR="00D04A1C" w:rsidDel="00190D24">
          <w:delText xml:space="preserve"> The </w:delText>
        </w:r>
        <w:r w:rsidDel="00190D24">
          <w:delText>criteria are listed as below:</w:delText>
        </w:r>
      </w:del>
    </w:p>
    <w:tbl>
      <w:tblPr>
        <w:tblStyle w:val="Style1"/>
        <w:tblW w:w="5000" w:type="pct"/>
        <w:tblLook w:val="04A0" w:firstRow="1" w:lastRow="0" w:firstColumn="1" w:lastColumn="0" w:noHBand="0" w:noVBand="1"/>
      </w:tblPr>
      <w:tblGrid>
        <w:gridCol w:w="6005"/>
        <w:gridCol w:w="1511"/>
        <w:gridCol w:w="1511"/>
      </w:tblGrid>
      <w:tr w:rsidR="001F7BE7" w:rsidDel="00190D24" w14:paraId="4901E1C6" w14:textId="7B6D64A7" w:rsidTr="00A03B80">
        <w:trPr>
          <w:del w:id="855" w:author="Isabelle Stewart" w:date="2022-05-18T12:18:00Z"/>
        </w:trPr>
        <w:tc>
          <w:tcPr>
            <w:tcW w:w="3326" w:type="pct"/>
            <w:vAlign w:val="center"/>
          </w:tcPr>
          <w:p w14:paraId="29C9D6F5" w14:textId="10504F80" w:rsidR="001F7BE7" w:rsidRPr="00A03B80" w:rsidDel="00190D24" w:rsidRDefault="000C0DDD" w:rsidP="00CE2547">
            <w:pPr>
              <w:keepNext/>
              <w:rPr>
                <w:del w:id="856" w:author="Isabelle Stewart" w:date="2022-05-18T12:18:00Z"/>
                <w:b/>
                <w:lang w:eastAsia="en-AU"/>
              </w:rPr>
            </w:pPr>
            <w:ins w:id="857" w:author="Bhumika Mistry" w:date="2022-02-17T08:50:00Z">
              <w:del w:id="858" w:author="Isabelle Stewart" w:date="2022-05-18T12:18:00Z">
                <w:r w:rsidDel="00190D24">
                  <w:rPr>
                    <w:b/>
                    <w:u w:val="single"/>
                    <w:lang w:eastAsia="en-AU"/>
                  </w:rPr>
                  <w:delText xml:space="preserve">3.3.1 </w:delText>
                </w:r>
              </w:del>
            </w:ins>
            <w:del w:id="859" w:author="Isabelle Stewart" w:date="2022-05-18T12:18:00Z">
              <w:r w:rsidR="001F7BE7" w:rsidRPr="00A03B80" w:rsidDel="00190D24">
                <w:rPr>
                  <w:b/>
                  <w:u w:val="single"/>
                  <w:lang w:eastAsia="en-AU"/>
                </w:rPr>
                <w:delText xml:space="preserve">Low Damage Design (LDD) </w:delText>
              </w:r>
              <w:r w:rsidR="007F0C53" w:rsidDel="00190D24">
                <w:rPr>
                  <w:b/>
                  <w:u w:val="single"/>
                  <w:lang w:eastAsia="en-AU"/>
                </w:rPr>
                <w:delText>A</w:delText>
              </w:r>
              <w:r w:rsidR="001F7BE7" w:rsidRPr="00A03B80" w:rsidDel="00190D24">
                <w:rPr>
                  <w:b/>
                  <w:u w:val="single"/>
                  <w:lang w:eastAsia="en-AU"/>
                </w:rPr>
                <w:delText>nalysis</w:delText>
              </w:r>
            </w:del>
          </w:p>
          <w:p w14:paraId="44958DB2" w14:textId="7C77D3B4" w:rsidR="001F7BE7" w:rsidRPr="00061E0F" w:rsidDel="00190D24" w:rsidRDefault="001F7BE7" w:rsidP="00CE2547">
            <w:pPr>
              <w:keepNext/>
              <w:rPr>
                <w:del w:id="860" w:author="Isabelle Stewart" w:date="2022-05-18T12:18:00Z"/>
                <w:i/>
              </w:rPr>
            </w:pPr>
            <w:del w:id="861" w:author="Isabelle Stewart" w:date="2022-05-18T12:18:00Z">
              <w:r w:rsidRPr="00A03B80" w:rsidDel="00190D24">
                <w:rPr>
                  <w:lang w:eastAsia="en-AU"/>
                </w:rPr>
                <w:delText xml:space="preserve">A Low Damage Design analysis </w:delText>
              </w:r>
              <w:r w:rsidDel="00190D24">
                <w:rPr>
                  <w:lang w:eastAsia="en-AU"/>
                </w:rPr>
                <w:delText>has been</w:delText>
              </w:r>
              <w:r w:rsidRPr="00A03B80" w:rsidDel="00190D24">
                <w:rPr>
                  <w:lang w:eastAsia="en-AU"/>
                </w:rPr>
                <w:delText xml:space="preserve"> undertaken by a suitably qualified professional, using an accepted industry guideline or standard</w:delText>
              </w:r>
              <w:r w:rsidDel="00190D24">
                <w:rPr>
                  <w:lang w:eastAsia="en-AU"/>
                </w:rPr>
                <w:delText>.</w:delText>
              </w:r>
            </w:del>
          </w:p>
        </w:tc>
        <w:tc>
          <w:tcPr>
            <w:tcW w:w="837" w:type="pct"/>
          </w:tcPr>
          <w:p w14:paraId="070E999B" w14:textId="1C01A3AB" w:rsidR="001F7BE7" w:rsidDel="00190D24" w:rsidRDefault="001F7BE7" w:rsidP="00CE2547">
            <w:pPr>
              <w:keepNext/>
              <w:jc w:val="center"/>
              <w:rPr>
                <w:del w:id="862" w:author="Isabelle Stewart" w:date="2022-05-18T12:18:00Z"/>
              </w:rPr>
            </w:pPr>
          </w:p>
        </w:tc>
        <w:tc>
          <w:tcPr>
            <w:tcW w:w="837" w:type="pct"/>
            <w:vAlign w:val="center"/>
          </w:tcPr>
          <w:p w14:paraId="3869AC40" w14:textId="05D9465F" w:rsidR="001F7BE7" w:rsidDel="00190D24" w:rsidRDefault="000C59AA" w:rsidP="00CE2547">
            <w:pPr>
              <w:keepNext/>
              <w:jc w:val="center"/>
              <w:rPr>
                <w:del w:id="863" w:author="Isabelle Stewart" w:date="2022-05-18T12:18:00Z"/>
              </w:rPr>
            </w:pPr>
            <w:customXmlDelRangeStart w:id="864" w:author="Isabelle Stewart" w:date="2022-05-18T12:18:00Z"/>
            <w:sdt>
              <w:sdtPr>
                <w:id w:val="1874107015"/>
                <w14:checkbox>
                  <w14:checked w14:val="0"/>
                  <w14:checkedState w14:val="2612" w14:font="MS Gothic"/>
                  <w14:uncheckedState w14:val="2610" w14:font="MS Gothic"/>
                </w14:checkbox>
              </w:sdtPr>
              <w:sdtEndPr>
                <w:rPr>
                  <w:rFonts w:hint="eastAsia"/>
                </w:rPr>
              </w:sdtEndPr>
              <w:sdtContent>
                <w:customXmlDelRangeEnd w:id="864"/>
                <w:del w:id="865" w:author="Isabelle Stewart" w:date="2022-05-18T12:18:00Z">
                  <w:r w:rsidR="001F7BE7" w:rsidDel="00190D24">
                    <w:rPr>
                      <w:rFonts w:ascii="MS Gothic" w:eastAsia="MS Gothic" w:hAnsi="MS Gothic" w:hint="eastAsia"/>
                    </w:rPr>
                    <w:delText>☐</w:delText>
                  </w:r>
                </w:del>
                <w:customXmlDelRangeStart w:id="866" w:author="Isabelle Stewart" w:date="2022-05-18T12:18:00Z"/>
              </w:sdtContent>
            </w:sdt>
            <w:customXmlDelRangeEnd w:id="866"/>
          </w:p>
        </w:tc>
      </w:tr>
      <w:tr w:rsidR="001F7BE7" w:rsidDel="00190D24" w14:paraId="752ADD98" w14:textId="662EA270" w:rsidTr="00A03B80">
        <w:trPr>
          <w:del w:id="867" w:author="Isabelle Stewart" w:date="2022-05-18T12:18:00Z"/>
        </w:trPr>
        <w:tc>
          <w:tcPr>
            <w:tcW w:w="3326" w:type="pct"/>
            <w:vAlign w:val="center"/>
          </w:tcPr>
          <w:p w14:paraId="59E7E6D2" w14:textId="29CF7B76" w:rsidR="001F7BE7" w:rsidRPr="00A03B80" w:rsidDel="00190D24" w:rsidRDefault="000C0DDD" w:rsidP="00D04A1C">
            <w:pPr>
              <w:keepNext/>
              <w:rPr>
                <w:del w:id="868" w:author="Isabelle Stewart" w:date="2022-05-18T12:18:00Z"/>
                <w:b/>
                <w:i/>
              </w:rPr>
            </w:pPr>
            <w:ins w:id="869" w:author="Bhumika Mistry" w:date="2022-02-17T08:50:00Z">
              <w:del w:id="870" w:author="Isabelle Stewart" w:date="2022-05-18T12:18:00Z">
                <w:r w:rsidDel="00190D24">
                  <w:rPr>
                    <w:b/>
                    <w:u w:val="single"/>
                  </w:rPr>
                  <w:delText xml:space="preserve">3.3.2 </w:delText>
                </w:r>
              </w:del>
            </w:ins>
            <w:del w:id="871" w:author="Isabelle Stewart" w:date="2022-05-18T12:18:00Z">
              <w:r w:rsidR="001F7BE7" w:rsidRPr="00A03B80" w:rsidDel="00190D24">
                <w:rPr>
                  <w:b/>
                  <w:u w:val="single"/>
                </w:rPr>
                <w:delText>Summary Evaluation</w:delText>
              </w:r>
            </w:del>
          </w:p>
          <w:p w14:paraId="6B392B06" w14:textId="3E54D73E" w:rsidR="001F7BE7" w:rsidRPr="00130AEB" w:rsidDel="00190D24" w:rsidRDefault="001F7BE7" w:rsidP="00D04A1C">
            <w:pPr>
              <w:keepNext/>
              <w:rPr>
                <w:del w:id="872" w:author="Isabelle Stewart" w:date="2022-05-18T12:18:00Z"/>
                <w:u w:val="single"/>
                <w:lang w:eastAsia="en-AU"/>
              </w:rPr>
            </w:pPr>
            <w:del w:id="873" w:author="Isabelle Stewart" w:date="2022-05-18T12:18:00Z">
              <w:r w:rsidDel="00190D24">
                <w:rPr>
                  <w:szCs w:val="20"/>
                  <w:lang w:val="en-US"/>
                </w:rPr>
                <w:delText xml:space="preserve">The </w:delText>
              </w:r>
              <w:r w:rsidRPr="00CF0EE2" w:rsidDel="00190D24">
                <w:rPr>
                  <w:szCs w:val="20"/>
                  <w:lang w:val="en-US"/>
                </w:rPr>
                <w:delText xml:space="preserve">project’s seismic performance </w:delText>
              </w:r>
              <w:r w:rsidDel="00190D24">
                <w:rPr>
                  <w:szCs w:val="20"/>
                  <w:lang w:val="en-US"/>
                </w:rPr>
                <w:delText xml:space="preserve">has been evaluated </w:delText>
              </w:r>
              <w:r w:rsidRPr="00CF0EE2" w:rsidDel="00190D24">
                <w:rPr>
                  <w:szCs w:val="20"/>
                  <w:lang w:val="en-US"/>
                </w:rPr>
                <w:delText>against “standard practice”</w:delText>
              </w:r>
              <w:r w:rsidDel="00190D24">
                <w:rPr>
                  <w:szCs w:val="20"/>
                  <w:lang w:val="en-US"/>
                </w:rPr>
                <w:delText xml:space="preserve"> and a </w:delText>
              </w:r>
              <w:r w:rsidRPr="00CF0EE2" w:rsidDel="00190D24">
                <w:rPr>
                  <w:szCs w:val="20"/>
                  <w:lang w:val="en-US"/>
                </w:rPr>
                <w:delText>summar</w:delText>
              </w:r>
              <w:r w:rsidDel="00190D24">
                <w:rPr>
                  <w:szCs w:val="20"/>
                  <w:lang w:val="en-US"/>
                </w:rPr>
                <w:delText>y prepared demonstrating</w:delText>
              </w:r>
              <w:r w:rsidRPr="00CF0EE2" w:rsidDel="00190D24">
                <w:rPr>
                  <w:szCs w:val="20"/>
                  <w:lang w:val="en-US"/>
                </w:rPr>
                <w:delText xml:space="preserve"> how the project </w:delText>
              </w:r>
              <w:r w:rsidDel="00190D24">
                <w:rPr>
                  <w:szCs w:val="20"/>
                  <w:lang w:val="en-US"/>
                </w:rPr>
                <w:delText>achieves</w:delText>
              </w:r>
              <w:r w:rsidRPr="00CF0EE2" w:rsidDel="00190D24">
                <w:rPr>
                  <w:szCs w:val="20"/>
                  <w:lang w:val="en-US"/>
                </w:rPr>
                <w:delText xml:space="preserve"> best practice</w:delText>
              </w:r>
              <w:r w:rsidDel="00190D24">
                <w:rPr>
                  <w:szCs w:val="20"/>
                  <w:lang w:val="en-US"/>
                </w:rPr>
                <w:delText>.</w:delText>
              </w:r>
            </w:del>
          </w:p>
        </w:tc>
        <w:tc>
          <w:tcPr>
            <w:tcW w:w="837" w:type="pct"/>
          </w:tcPr>
          <w:p w14:paraId="46930674" w14:textId="57D22835" w:rsidR="001F7BE7" w:rsidDel="00190D24" w:rsidRDefault="001F7BE7" w:rsidP="00CE2547">
            <w:pPr>
              <w:keepNext/>
              <w:jc w:val="center"/>
              <w:rPr>
                <w:del w:id="874" w:author="Isabelle Stewart" w:date="2022-05-18T12:18:00Z"/>
              </w:rPr>
            </w:pPr>
          </w:p>
        </w:tc>
        <w:tc>
          <w:tcPr>
            <w:tcW w:w="837" w:type="pct"/>
            <w:vAlign w:val="center"/>
          </w:tcPr>
          <w:p w14:paraId="0B346C49" w14:textId="3859C02F" w:rsidR="001F7BE7" w:rsidDel="00190D24" w:rsidRDefault="000C59AA" w:rsidP="00CE2547">
            <w:pPr>
              <w:keepNext/>
              <w:jc w:val="center"/>
              <w:rPr>
                <w:del w:id="875" w:author="Isabelle Stewart" w:date="2022-05-18T12:18:00Z"/>
              </w:rPr>
            </w:pPr>
            <w:customXmlDelRangeStart w:id="876" w:author="Isabelle Stewart" w:date="2022-05-18T12:18:00Z"/>
            <w:sdt>
              <w:sdtPr>
                <w:id w:val="1275050190"/>
                <w14:checkbox>
                  <w14:checked w14:val="0"/>
                  <w14:checkedState w14:val="2612" w14:font="MS Gothic"/>
                  <w14:uncheckedState w14:val="2610" w14:font="MS Gothic"/>
                </w14:checkbox>
              </w:sdtPr>
              <w:sdtEndPr>
                <w:rPr>
                  <w:rFonts w:hint="eastAsia"/>
                </w:rPr>
              </w:sdtEndPr>
              <w:sdtContent>
                <w:customXmlDelRangeEnd w:id="876"/>
                <w:del w:id="877" w:author="Isabelle Stewart" w:date="2022-05-18T12:18:00Z">
                  <w:r w:rsidR="001F7BE7" w:rsidDel="00190D24">
                    <w:rPr>
                      <w:rFonts w:ascii="MS Gothic" w:eastAsia="MS Gothic" w:hAnsi="MS Gothic" w:hint="eastAsia"/>
                    </w:rPr>
                    <w:delText>☐</w:delText>
                  </w:r>
                </w:del>
                <w:customXmlDelRangeStart w:id="878" w:author="Isabelle Stewart" w:date="2022-05-18T12:18:00Z"/>
              </w:sdtContent>
            </w:sdt>
            <w:customXmlDelRangeEnd w:id="878"/>
          </w:p>
        </w:tc>
      </w:tr>
      <w:tr w:rsidR="001F7BE7" w:rsidDel="00190D24" w14:paraId="252B8B4C" w14:textId="6E118375" w:rsidTr="00A03B80">
        <w:trPr>
          <w:del w:id="879" w:author="Isabelle Stewart" w:date="2022-05-18T12:18:00Z"/>
        </w:trPr>
        <w:tc>
          <w:tcPr>
            <w:tcW w:w="3326" w:type="pct"/>
            <w:vAlign w:val="center"/>
          </w:tcPr>
          <w:p w14:paraId="64E90E2F" w14:textId="65B72435" w:rsidR="001F7BE7" w:rsidRPr="003A2BE3" w:rsidDel="00190D24" w:rsidRDefault="001F7BE7" w:rsidP="00CF0EE2">
            <w:pPr>
              <w:rPr>
                <w:del w:id="880" w:author="Isabelle Stewart" w:date="2022-05-18T12:18:00Z"/>
              </w:rPr>
            </w:pPr>
            <w:del w:id="881" w:author="Isabelle Stewart" w:date="2022-05-18T12:18:00Z">
              <w:r w:rsidDel="00190D24">
                <w:delText>The Low Damage Design analysis and Summary Evaluation were developed by a suitably qualified professional as detailed in the Compliance Requirements and their CV is attached.</w:delText>
              </w:r>
            </w:del>
          </w:p>
        </w:tc>
        <w:tc>
          <w:tcPr>
            <w:tcW w:w="837" w:type="pct"/>
          </w:tcPr>
          <w:p w14:paraId="5EF34931" w14:textId="3DF4ED7B" w:rsidR="001F7BE7" w:rsidDel="00190D24" w:rsidRDefault="001F7BE7" w:rsidP="00CF0EE2">
            <w:pPr>
              <w:jc w:val="center"/>
              <w:rPr>
                <w:del w:id="882" w:author="Isabelle Stewart" w:date="2022-05-18T12:18:00Z"/>
              </w:rPr>
            </w:pPr>
          </w:p>
        </w:tc>
        <w:tc>
          <w:tcPr>
            <w:tcW w:w="837" w:type="pct"/>
            <w:vAlign w:val="center"/>
          </w:tcPr>
          <w:p w14:paraId="5BD212E4" w14:textId="3A767920" w:rsidR="001F7BE7" w:rsidRPr="003A2BE3" w:rsidDel="00190D24" w:rsidRDefault="000C59AA" w:rsidP="00CF0EE2">
            <w:pPr>
              <w:jc w:val="center"/>
              <w:rPr>
                <w:del w:id="883" w:author="Isabelle Stewart" w:date="2022-05-18T12:18:00Z"/>
              </w:rPr>
            </w:pPr>
            <w:customXmlDelRangeStart w:id="884" w:author="Isabelle Stewart" w:date="2022-05-18T12:18:00Z"/>
            <w:sdt>
              <w:sdtPr>
                <w:id w:val="1169748596"/>
                <w14:checkbox>
                  <w14:checked w14:val="0"/>
                  <w14:checkedState w14:val="2612" w14:font="MS Gothic"/>
                  <w14:uncheckedState w14:val="2610" w14:font="MS Gothic"/>
                </w14:checkbox>
              </w:sdtPr>
              <w:sdtEndPr>
                <w:rPr>
                  <w:rFonts w:hint="eastAsia"/>
                </w:rPr>
              </w:sdtEndPr>
              <w:sdtContent>
                <w:customXmlDelRangeEnd w:id="884"/>
                <w:del w:id="885" w:author="Isabelle Stewart" w:date="2022-05-18T12:18:00Z">
                  <w:r w:rsidR="001F7BE7" w:rsidDel="00190D24">
                    <w:rPr>
                      <w:rFonts w:ascii="MS Gothic" w:eastAsia="MS Gothic" w:hAnsi="MS Gothic" w:hint="eastAsia"/>
                    </w:rPr>
                    <w:delText>☐</w:delText>
                  </w:r>
                </w:del>
                <w:customXmlDelRangeStart w:id="886" w:author="Isabelle Stewart" w:date="2022-05-18T12:18:00Z"/>
              </w:sdtContent>
            </w:sdt>
            <w:customXmlDelRangeEnd w:id="886"/>
            <w:del w:id="887" w:author="Isabelle Stewart" w:date="2022-05-18T12:18:00Z">
              <w:r w:rsidR="001F7BE7" w:rsidRPr="003A2BE3" w:rsidDel="00190D24">
                <w:rPr>
                  <w:rFonts w:ascii="MS Gothic" w:eastAsia="MS Gothic" w:hAnsi="MS Gothic" w:cs="MS Gothic" w:hint="eastAsia"/>
                </w:rPr>
                <w:delText xml:space="preserve"> </w:delText>
              </w:r>
            </w:del>
          </w:p>
        </w:tc>
      </w:tr>
    </w:tbl>
    <w:p w14:paraId="5D0089CB" w14:textId="1408B2F4" w:rsidR="00971B13" w:rsidDel="00190D24" w:rsidRDefault="00971B13" w:rsidP="00D04A1C">
      <w:pPr>
        <w:pStyle w:val="Bluetext"/>
        <w:spacing w:before="240" w:after="240"/>
        <w:rPr>
          <w:del w:id="888" w:author="Isabelle Stewart" w:date="2022-05-18T12:18:00Z"/>
          <w:lang w:eastAsia="en-AU"/>
        </w:rPr>
      </w:pPr>
      <w:del w:id="889" w:author="Isabelle Stewart" w:date="2022-05-18T12:18:00Z">
        <w:r w:rsidDel="00190D24">
          <w:rPr>
            <w:b/>
            <w:color w:val="auto"/>
            <w:szCs w:val="20"/>
          </w:rPr>
          <w:delText>Recognised Standards</w:delText>
        </w:r>
      </w:del>
    </w:p>
    <w:p w14:paraId="43E754B7" w14:textId="33BA13A0" w:rsidR="00D04A1C" w:rsidDel="00190D24" w:rsidRDefault="00D04A1C" w:rsidP="00D04A1C">
      <w:pPr>
        <w:keepNext/>
        <w:rPr>
          <w:del w:id="890" w:author="Isabelle Stewart" w:date="2022-05-18T12:18:00Z"/>
          <w:rFonts w:eastAsiaTheme="minorEastAsia"/>
          <w:lang w:eastAsia="en-AU"/>
        </w:rPr>
      </w:pPr>
      <w:del w:id="891" w:author="Isabelle Stewart" w:date="2022-05-18T12:18:00Z">
        <w:r w:rsidDel="00190D24">
          <w:rPr>
            <w:rFonts w:eastAsiaTheme="minorEastAsia"/>
            <w:lang w:eastAsia="en-AU"/>
          </w:rPr>
          <w:delText>The LDD analysis has been developed in line with the recognised standard</w:delText>
        </w:r>
        <w:r w:rsidR="00971B13" w:rsidDel="00190D24">
          <w:rPr>
            <w:rFonts w:eastAsiaTheme="minorEastAsia"/>
            <w:lang w:eastAsia="en-AU"/>
          </w:rPr>
          <w:delText>(</w:delText>
        </w:r>
        <w:r w:rsidDel="00190D24">
          <w:rPr>
            <w:rFonts w:eastAsiaTheme="minorEastAsia"/>
            <w:lang w:eastAsia="en-AU"/>
          </w:rPr>
          <w:delText>s</w:delText>
        </w:r>
        <w:r w:rsidR="00971B13" w:rsidDel="00190D24">
          <w:rPr>
            <w:rFonts w:eastAsiaTheme="minorEastAsia"/>
            <w:lang w:eastAsia="en-AU"/>
          </w:rPr>
          <w:delText>)</w:delText>
        </w:r>
        <w:r w:rsidDel="00190D24">
          <w:rPr>
            <w:rFonts w:eastAsiaTheme="minorEastAsia"/>
            <w:lang w:eastAsia="en-AU"/>
          </w:rPr>
          <w:delText xml:space="preserve"> </w:delText>
        </w:r>
        <w:r w:rsidRPr="00292095" w:rsidDel="00190D24">
          <w:rPr>
            <w:rFonts w:eastAsiaTheme="minorEastAsia"/>
            <w:lang w:eastAsia="en-AU"/>
          </w:rPr>
          <w:delText>below</w:delText>
        </w:r>
        <w:r w:rsidR="00971B13" w:rsidDel="00190D24">
          <w:rPr>
            <w:rFonts w:eastAsiaTheme="minorEastAsia"/>
            <w:lang w:eastAsia="en-AU"/>
          </w:rPr>
          <w:delText>:</w:delText>
        </w:r>
      </w:del>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9027"/>
      </w:tblGrid>
      <w:tr w:rsidR="00971B13" w:rsidDel="00190D24" w14:paraId="59DA536E" w14:textId="2DF0F756" w:rsidTr="00DA6BC2">
        <w:trPr>
          <w:del w:id="892" w:author="Isabelle Stewart" w:date="2022-05-18T12:18:00Z"/>
        </w:trPr>
        <w:tc>
          <w:tcPr>
            <w:tcW w:w="9027" w:type="dxa"/>
          </w:tcPr>
          <w:p w14:paraId="20AE4D5B" w14:textId="176C39C5" w:rsidR="00971B13" w:rsidDel="00190D24" w:rsidRDefault="00971B13" w:rsidP="00A03B80">
            <w:pPr>
              <w:pStyle w:val="Bluetext"/>
              <w:rPr>
                <w:del w:id="893" w:author="Isabelle Stewart" w:date="2022-05-18T12:18:00Z"/>
                <w:szCs w:val="20"/>
              </w:rPr>
            </w:pPr>
            <w:del w:id="894" w:author="Isabelle Stewart" w:date="2022-05-18T12:18:00Z">
              <w:r w:rsidRPr="001A76C9" w:rsidDel="00190D24">
                <w:delText>[####]</w:delText>
              </w:r>
            </w:del>
          </w:p>
        </w:tc>
      </w:tr>
      <w:tr w:rsidR="00971B13" w:rsidDel="00190D24" w14:paraId="767F752E" w14:textId="45E252F5" w:rsidTr="00DA6BC2">
        <w:trPr>
          <w:del w:id="895" w:author="Isabelle Stewart" w:date="2022-05-18T12:18:00Z"/>
        </w:trPr>
        <w:tc>
          <w:tcPr>
            <w:tcW w:w="9027" w:type="dxa"/>
          </w:tcPr>
          <w:p w14:paraId="53F4EEF1" w14:textId="030DDCF5" w:rsidR="00971B13" w:rsidRPr="001A76C9" w:rsidDel="00190D24" w:rsidRDefault="00971B13" w:rsidP="00971B13">
            <w:pPr>
              <w:pStyle w:val="Bluetext"/>
              <w:rPr>
                <w:del w:id="896" w:author="Isabelle Stewart" w:date="2022-05-18T12:18:00Z"/>
              </w:rPr>
            </w:pPr>
            <w:del w:id="897" w:author="Isabelle Stewart" w:date="2022-05-18T12:18:00Z">
              <w:r w:rsidRPr="001A76C9" w:rsidDel="00190D24">
                <w:delText>[####]</w:delText>
              </w:r>
            </w:del>
          </w:p>
        </w:tc>
      </w:tr>
    </w:tbl>
    <w:p w14:paraId="2926BB36" w14:textId="16956470" w:rsidR="000C7E14" w:rsidRPr="00F44703" w:rsidDel="00190D24" w:rsidRDefault="000C7E14" w:rsidP="000C7E14">
      <w:pPr>
        <w:pStyle w:val="Bluetext"/>
        <w:spacing w:before="240" w:after="240"/>
        <w:rPr>
          <w:del w:id="898" w:author="Isabelle Stewart" w:date="2022-05-18T12:18:00Z"/>
          <w:color w:val="000000"/>
          <w:szCs w:val="20"/>
          <w:lang w:val="en-US"/>
        </w:rPr>
      </w:pP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0C7E14" w:rsidDel="00190D24" w14:paraId="55659157" w14:textId="74443EA4" w:rsidTr="00CE2547">
        <w:trPr>
          <w:del w:id="899" w:author="Isabelle Stewart" w:date="2022-05-18T12:18:00Z"/>
        </w:trPr>
        <w:tc>
          <w:tcPr>
            <w:tcW w:w="6912" w:type="dxa"/>
            <w:shd w:val="clear" w:color="auto" w:fill="DBE5F1" w:themeFill="accent1" w:themeFillTint="33"/>
          </w:tcPr>
          <w:p w14:paraId="4DE8D464" w14:textId="5AB1D835" w:rsidR="000C7E14" w:rsidRPr="00F44703" w:rsidDel="00190D24" w:rsidRDefault="000C7E14" w:rsidP="00CE2547">
            <w:pPr>
              <w:pStyle w:val="Bluetext"/>
              <w:rPr>
                <w:del w:id="900" w:author="Isabelle Stewart" w:date="2022-05-18T12:18:00Z"/>
                <w:b/>
                <w:color w:val="auto"/>
                <w:szCs w:val="20"/>
              </w:rPr>
            </w:pPr>
            <w:del w:id="901" w:author="Isabelle Stewart" w:date="2022-05-18T12:18:00Z">
              <w:r w:rsidRPr="00F44703" w:rsidDel="00190D24">
                <w:rPr>
                  <w:b/>
                  <w:color w:val="auto"/>
                  <w:szCs w:val="20"/>
                </w:rPr>
                <w:delText xml:space="preserve">Supporting Documentation </w:delText>
              </w:r>
              <w:r w:rsidRPr="00F44703" w:rsidDel="00190D24">
                <w:rPr>
                  <w:b/>
                  <w:color w:val="auto"/>
                  <w:szCs w:val="20"/>
                </w:rPr>
                <w:br/>
              </w:r>
              <w:r w:rsidRPr="004716BA" w:rsidDel="00190D24">
                <w:rPr>
                  <w:color w:val="auto"/>
                  <w:szCs w:val="20"/>
                </w:rPr>
                <w:delText>(Name / title / description of document)</w:delText>
              </w:r>
            </w:del>
          </w:p>
        </w:tc>
        <w:tc>
          <w:tcPr>
            <w:tcW w:w="2331" w:type="dxa"/>
            <w:shd w:val="clear" w:color="auto" w:fill="DBE5F1" w:themeFill="accent1" w:themeFillTint="33"/>
          </w:tcPr>
          <w:p w14:paraId="7828EEFE" w14:textId="57B9216D" w:rsidR="000C7E14" w:rsidRPr="00F44703" w:rsidDel="00190D24" w:rsidRDefault="000C7E14" w:rsidP="00CE2547">
            <w:pPr>
              <w:pStyle w:val="Bluetext"/>
              <w:jc w:val="center"/>
              <w:rPr>
                <w:del w:id="902" w:author="Isabelle Stewart" w:date="2022-05-18T12:18:00Z"/>
                <w:b/>
                <w:color w:val="auto"/>
                <w:szCs w:val="20"/>
              </w:rPr>
            </w:pPr>
            <w:del w:id="903" w:author="Isabelle Stewart" w:date="2022-05-18T12:18:00Z">
              <w:r w:rsidRPr="00F44703" w:rsidDel="00190D24">
                <w:rPr>
                  <w:b/>
                  <w:color w:val="auto"/>
                  <w:szCs w:val="20"/>
                </w:rPr>
                <w:delText>Reference</w:delText>
              </w:r>
              <w:r w:rsidRPr="00F44703" w:rsidDel="00190D24">
                <w:rPr>
                  <w:b/>
                  <w:color w:val="auto"/>
                  <w:szCs w:val="20"/>
                </w:rPr>
                <w:br/>
              </w:r>
              <w:r w:rsidRPr="004716BA" w:rsidDel="00190D24">
                <w:rPr>
                  <w:color w:val="auto"/>
                  <w:szCs w:val="20"/>
                </w:rPr>
                <w:delText>(Page no. or section)</w:delText>
              </w:r>
            </w:del>
          </w:p>
        </w:tc>
      </w:tr>
      <w:tr w:rsidR="000C7E14" w:rsidDel="00190D24" w14:paraId="3EFF9962" w14:textId="5FE274EB" w:rsidTr="00CE2547">
        <w:trPr>
          <w:del w:id="904" w:author="Isabelle Stewart" w:date="2022-05-18T12:18:00Z"/>
        </w:trPr>
        <w:tc>
          <w:tcPr>
            <w:tcW w:w="6912" w:type="dxa"/>
          </w:tcPr>
          <w:p w14:paraId="3485953E" w14:textId="7890A450" w:rsidR="000C7E14" w:rsidDel="00190D24" w:rsidRDefault="000C7E14" w:rsidP="00CE2547">
            <w:pPr>
              <w:pStyle w:val="Bluetext"/>
              <w:rPr>
                <w:del w:id="905" w:author="Isabelle Stewart" w:date="2022-05-18T12:18:00Z"/>
                <w:szCs w:val="20"/>
              </w:rPr>
            </w:pPr>
            <w:del w:id="906" w:author="Isabelle Stewart" w:date="2022-05-18T12:18:00Z">
              <w:r w:rsidRPr="001A76C9" w:rsidDel="00190D24">
                <w:delText>[####]</w:delText>
              </w:r>
            </w:del>
          </w:p>
        </w:tc>
        <w:tc>
          <w:tcPr>
            <w:tcW w:w="2331" w:type="dxa"/>
          </w:tcPr>
          <w:p w14:paraId="03BB2ED0" w14:textId="78D35EA2" w:rsidR="000C7E14" w:rsidDel="00190D24" w:rsidRDefault="000C7E14" w:rsidP="00CE2547">
            <w:pPr>
              <w:pStyle w:val="Bluetext"/>
              <w:jc w:val="center"/>
              <w:rPr>
                <w:del w:id="907" w:author="Isabelle Stewart" w:date="2022-05-18T12:18:00Z"/>
                <w:szCs w:val="20"/>
              </w:rPr>
            </w:pPr>
            <w:del w:id="908" w:author="Isabelle Stewart" w:date="2022-05-18T12:18:00Z">
              <w:r w:rsidRPr="001A76C9" w:rsidDel="00190D24">
                <w:delText>[####]</w:delText>
              </w:r>
            </w:del>
          </w:p>
        </w:tc>
      </w:tr>
      <w:tr w:rsidR="000C7E14" w:rsidDel="00190D24" w14:paraId="4C2320A1" w14:textId="4986A424" w:rsidTr="00CE2547">
        <w:trPr>
          <w:del w:id="909" w:author="Isabelle Stewart" w:date="2022-05-18T12:18:00Z"/>
        </w:trPr>
        <w:tc>
          <w:tcPr>
            <w:tcW w:w="6912" w:type="dxa"/>
          </w:tcPr>
          <w:p w14:paraId="6EAC2ACD" w14:textId="2772F163" w:rsidR="000C7E14" w:rsidDel="00190D24" w:rsidRDefault="000C7E14" w:rsidP="00CE2547">
            <w:pPr>
              <w:pStyle w:val="Bluetext"/>
              <w:rPr>
                <w:del w:id="910" w:author="Isabelle Stewart" w:date="2022-05-18T12:18:00Z"/>
                <w:szCs w:val="20"/>
              </w:rPr>
            </w:pPr>
            <w:del w:id="911" w:author="Isabelle Stewart" w:date="2022-05-18T12:18:00Z">
              <w:r w:rsidRPr="001A76C9" w:rsidDel="00190D24">
                <w:delText>[####]</w:delText>
              </w:r>
            </w:del>
          </w:p>
        </w:tc>
        <w:tc>
          <w:tcPr>
            <w:tcW w:w="2331" w:type="dxa"/>
          </w:tcPr>
          <w:p w14:paraId="5DF2F162" w14:textId="32C84EE0" w:rsidR="000C7E14" w:rsidDel="00190D24" w:rsidRDefault="000C7E14" w:rsidP="00CE2547">
            <w:pPr>
              <w:pStyle w:val="Bluetext"/>
              <w:jc w:val="center"/>
              <w:rPr>
                <w:del w:id="912" w:author="Isabelle Stewart" w:date="2022-05-18T12:18:00Z"/>
                <w:szCs w:val="20"/>
              </w:rPr>
            </w:pPr>
            <w:del w:id="913" w:author="Isabelle Stewart" w:date="2022-05-18T12:18:00Z">
              <w:r w:rsidRPr="001A76C9" w:rsidDel="00190D24">
                <w:delText>[####]</w:delText>
              </w:r>
            </w:del>
          </w:p>
        </w:tc>
      </w:tr>
    </w:tbl>
    <w:p w14:paraId="7AA7AD22" w14:textId="0D1AAAD4" w:rsidR="000C7E14" w:rsidDel="00B62C23" w:rsidRDefault="000C7E14" w:rsidP="000C7E14">
      <w:pPr>
        <w:spacing w:before="0" w:after="0" w:line="240" w:lineRule="auto"/>
        <w:rPr>
          <w:del w:id="914" w:author="Isabelle Stewart" w:date="2022-05-18T12:18:00Z"/>
          <w:szCs w:val="20"/>
        </w:rPr>
      </w:pPr>
      <w:del w:id="915" w:author="Isabelle Stewart" w:date="2022-05-18T12:18:00Z">
        <w:r w:rsidRPr="008F7C1E" w:rsidDel="00190D24">
          <w:rPr>
            <w:szCs w:val="20"/>
          </w:rPr>
          <w:delText xml:space="preserve"> </w:delText>
        </w:r>
      </w:del>
    </w:p>
    <w:p w14:paraId="15F99F23" w14:textId="77777777" w:rsidR="00B62C23" w:rsidRDefault="00B62C23" w:rsidP="000C7E14">
      <w:pPr>
        <w:spacing w:before="0" w:after="0" w:line="240" w:lineRule="auto"/>
        <w:rPr>
          <w:ins w:id="916" w:author="Isabelle Stewart" w:date="2022-05-18T12:41:00Z"/>
          <w:szCs w:val="20"/>
        </w:rPr>
      </w:pPr>
    </w:p>
    <w:tbl>
      <w:tblPr>
        <w:tblStyle w:val="TableGrid"/>
        <w:tblW w:w="0" w:type="auto"/>
        <w:tblLook w:val="04A0" w:firstRow="1" w:lastRow="0" w:firstColumn="1" w:lastColumn="0" w:noHBand="0" w:noVBand="1"/>
      </w:tblPr>
      <w:tblGrid>
        <w:gridCol w:w="9017"/>
      </w:tblGrid>
      <w:tr w:rsidR="00B62C23" w14:paraId="657604D8" w14:textId="77777777" w:rsidTr="00B62C23">
        <w:trPr>
          <w:ins w:id="917" w:author="Isabelle Stewart" w:date="2022-05-18T12:41:00Z"/>
        </w:trPr>
        <w:tc>
          <w:tcPr>
            <w:tcW w:w="9017" w:type="dxa"/>
          </w:tcPr>
          <w:p w14:paraId="23433C88" w14:textId="7B92989B" w:rsidR="00B62C23" w:rsidRDefault="00B62C23" w:rsidP="00061E0F">
            <w:pPr>
              <w:rPr>
                <w:ins w:id="918" w:author="Isabelle Stewart" w:date="2022-05-18T12:41:00Z"/>
                <w:rFonts w:eastAsia="Times New Roman"/>
                <w:caps/>
                <w:noProof/>
                <w:color w:val="365F91" w:themeColor="accent1" w:themeShade="BF"/>
                <w:sz w:val="36"/>
                <w:szCs w:val="32"/>
              </w:rPr>
            </w:pPr>
            <w:ins w:id="919" w:author="Isabelle Stewart" w:date="2022-05-18T12:41:00Z">
              <w:r w:rsidRPr="00B62C23">
                <w:rPr>
                  <w:color w:val="000000" w:themeColor="text1"/>
                  <w:szCs w:val="20"/>
                </w:rPr>
                <w:t>This document has been shared with key project stakeholders, including client/building owner</w:t>
              </w:r>
              <w:r>
                <w:rPr>
                  <w:color w:val="000000" w:themeColor="text1"/>
                  <w:szCs w:val="20"/>
                </w:rPr>
                <w:t>:</w:t>
              </w:r>
            </w:ins>
            <w:ins w:id="920" w:author="Isabelle Stewart" w:date="2022-05-18T12:42:00Z">
              <w:r>
                <w:rPr>
                  <w:color w:val="000000" w:themeColor="text1"/>
                  <w:szCs w:val="20"/>
                </w:rPr>
                <w:t xml:space="preserve"> </w:t>
              </w:r>
            </w:ins>
            <w:ins w:id="921" w:author="Isabelle Stewart" w:date="2022-05-18T12:41:00Z">
              <w:r>
                <w:rPr>
                  <w:color w:val="000000" w:themeColor="text1"/>
                  <w:szCs w:val="20"/>
                </w:rPr>
                <w:t xml:space="preserve"> </w:t>
              </w:r>
            </w:ins>
            <w:customXmlInsRangeStart w:id="922" w:author="Isabelle Stewart" w:date="2022-05-18T12:41:00Z"/>
            <w:sdt>
              <w:sdtPr>
                <w:id w:val="-1214807618"/>
                <w14:checkbox>
                  <w14:checked w14:val="0"/>
                  <w14:checkedState w14:val="2612" w14:font="MS Gothic"/>
                  <w14:uncheckedState w14:val="2610" w14:font="MS Gothic"/>
                </w14:checkbox>
              </w:sdtPr>
              <w:sdtEndPr>
                <w:rPr>
                  <w:rFonts w:hint="eastAsia"/>
                </w:rPr>
              </w:sdtEndPr>
              <w:sdtContent>
                <w:customXmlInsRangeEnd w:id="922"/>
                <w:ins w:id="923" w:author="Isabelle Stewart" w:date="2022-05-18T12:42:00Z">
                  <w:r>
                    <w:rPr>
                      <w:rFonts w:ascii="MS Gothic" w:eastAsia="MS Gothic" w:hAnsi="MS Gothic" w:hint="eastAsia"/>
                    </w:rPr>
                    <w:t>☐</w:t>
                  </w:r>
                </w:ins>
                <w:customXmlInsRangeStart w:id="924" w:author="Isabelle Stewart" w:date="2022-05-18T12:41:00Z"/>
              </w:sdtContent>
            </w:sdt>
            <w:customXmlInsRangeEnd w:id="924"/>
          </w:p>
        </w:tc>
      </w:tr>
    </w:tbl>
    <w:p w14:paraId="2E11113D" w14:textId="616D6B00" w:rsidR="00516B5A" w:rsidDel="00190D24" w:rsidRDefault="00516B5A">
      <w:pPr>
        <w:spacing w:before="0" w:after="0" w:line="240" w:lineRule="auto"/>
        <w:rPr>
          <w:del w:id="925" w:author="Isabelle Stewart" w:date="2022-05-18T12:18:00Z"/>
          <w:rFonts w:eastAsia="Times New Roman"/>
          <w:caps/>
          <w:noProof/>
          <w:color w:val="365F91" w:themeColor="accent1" w:themeShade="BF"/>
          <w:sz w:val="36"/>
          <w:szCs w:val="32"/>
        </w:rPr>
      </w:pPr>
    </w:p>
    <w:p w14:paraId="67F25298" w14:textId="7465D139" w:rsidR="00971B13" w:rsidDel="00190D24" w:rsidRDefault="00971B13">
      <w:pPr>
        <w:spacing w:before="0" w:after="0" w:line="240" w:lineRule="auto"/>
        <w:rPr>
          <w:del w:id="926" w:author="Isabelle Stewart" w:date="2022-05-18T12:18:00Z"/>
          <w:rFonts w:eastAsia="Times New Roman"/>
          <w:caps/>
          <w:noProof/>
          <w:color w:val="365F91" w:themeColor="accent1" w:themeShade="BF"/>
          <w:sz w:val="36"/>
          <w:szCs w:val="32"/>
        </w:rPr>
      </w:pPr>
      <w:del w:id="927" w:author="Isabelle Stewart" w:date="2022-05-18T12:18:00Z">
        <w:r w:rsidDel="00190D24">
          <w:br w:type="page"/>
        </w:r>
      </w:del>
    </w:p>
    <w:p w14:paraId="2A9D77B4" w14:textId="1E5BE9D5" w:rsidR="00421C6B" w:rsidDel="00190D24" w:rsidRDefault="00421C6B" w:rsidP="003F05DB">
      <w:pPr>
        <w:pStyle w:val="Heading2"/>
        <w:rPr>
          <w:del w:id="928" w:author="Isabelle Stewart" w:date="2022-05-18T12:18:00Z"/>
        </w:rPr>
      </w:pPr>
      <w:del w:id="929" w:author="Isabelle Stewart" w:date="2022-05-18T12:18:00Z">
        <w:r w:rsidRPr="001C55B2" w:rsidDel="00190D24">
          <w:delText>DISCUSSION</w:delText>
        </w:r>
      </w:del>
    </w:p>
    <w:p w14:paraId="760610A0" w14:textId="1FBD85E8" w:rsidR="00421C6B" w:rsidRPr="00F21995" w:rsidDel="00190D24" w:rsidRDefault="00421C6B" w:rsidP="00421C6B">
      <w:pPr>
        <w:pStyle w:val="Bluetext"/>
        <w:rPr>
          <w:del w:id="930" w:author="Isabelle Stewart" w:date="2022-05-18T12:18:00Z"/>
          <w:rFonts w:cstheme="minorHAnsi"/>
          <w:color w:val="auto"/>
        </w:rPr>
      </w:pPr>
      <w:del w:id="931" w:author="Isabelle Stewart" w:date="2022-05-18T12:18:00Z">
        <w:r w:rsidDel="00190D24">
          <w:rPr>
            <w:rFonts w:cstheme="minorHAnsi"/>
            <w:color w:val="auto"/>
          </w:rPr>
          <w:delText>Outline</w:delText>
        </w:r>
        <w:r w:rsidRPr="00F21995" w:rsidDel="00190D24">
          <w:rPr>
            <w:rFonts w:cstheme="minorHAnsi"/>
            <w:color w:val="auto"/>
          </w:rPr>
          <w:delText xml:space="preserve"> any issues you would like to highlight and c</w:delText>
        </w:r>
        <w:r w:rsidDel="00190D24">
          <w:rPr>
            <w:rFonts w:cstheme="minorHAnsi"/>
            <w:color w:val="auto"/>
          </w:rPr>
          <w:delText>larify with</w:delText>
        </w:r>
        <w:r w:rsidRPr="00F21995" w:rsidDel="00190D24">
          <w:rPr>
            <w:rFonts w:cstheme="minorHAnsi"/>
            <w:color w:val="auto"/>
          </w:rPr>
          <w:delText xml:space="preserve"> the </w:delText>
        </w:r>
        <w:r w:rsidR="00B074DB" w:rsidDel="00190D24">
          <w:rPr>
            <w:rFonts w:cstheme="minorHAnsi"/>
            <w:color w:val="auto"/>
          </w:rPr>
          <w:delText xml:space="preserve">Certified Assessor(s). </w:delText>
        </w:r>
      </w:del>
    </w:p>
    <w:p w14:paraId="61B8D1F8" w14:textId="44C6E78D" w:rsidR="00421C6B" w:rsidDel="00190D24" w:rsidRDefault="00421C6B" w:rsidP="00421C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del w:id="932" w:author="Isabelle Stewart" w:date="2022-05-18T12:18:00Z"/>
        </w:rPr>
      </w:pPr>
    </w:p>
    <w:p w14:paraId="0A5BFD13" w14:textId="1DADF6FF" w:rsidR="00421C6B" w:rsidDel="00190D24" w:rsidRDefault="00421C6B" w:rsidP="00421C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del w:id="933" w:author="Isabelle Stewart" w:date="2022-05-18T12:18:00Z"/>
        </w:rPr>
      </w:pPr>
    </w:p>
    <w:p w14:paraId="06087D8D" w14:textId="35E96842" w:rsidR="00421C6B" w:rsidDel="00190D24" w:rsidRDefault="00421C6B" w:rsidP="00421C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del w:id="934" w:author="Isabelle Stewart" w:date="2022-05-18T12:18:00Z"/>
        </w:rPr>
      </w:pPr>
    </w:p>
    <w:p w14:paraId="0EC52DD1" w14:textId="56517ABA" w:rsidR="00421C6B" w:rsidDel="00190D24" w:rsidRDefault="00421C6B" w:rsidP="00421C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del w:id="935" w:author="Isabelle Stewart" w:date="2022-05-18T12:18:00Z"/>
        </w:rPr>
      </w:pPr>
    </w:p>
    <w:p w14:paraId="22E0164D" w14:textId="77777777" w:rsidR="00622635" w:rsidRPr="00061E0F" w:rsidDel="00CF46D3" w:rsidRDefault="00622635" w:rsidP="00061E0F">
      <w:pPr>
        <w:rPr>
          <w:del w:id="936" w:author="Isabelle Stewart" w:date="2022-05-18T12:57:00Z"/>
        </w:rPr>
      </w:pPr>
    </w:p>
    <w:p w14:paraId="3B91DD1C" w14:textId="77777777" w:rsidR="00421C6B" w:rsidRPr="001C55B2" w:rsidRDefault="00421C6B" w:rsidP="003F05DB">
      <w:pPr>
        <w:pStyle w:val="Heading2"/>
      </w:pPr>
      <w:r w:rsidRPr="001C55B2">
        <w:t>DECLARATION</w:t>
      </w:r>
    </w:p>
    <w:p w14:paraId="65DC589B" w14:textId="77777777" w:rsidR="00421C6B" w:rsidRDefault="00421C6B" w:rsidP="00421C6B">
      <w:pPr>
        <w:rPr>
          <w:rFonts w:eastAsiaTheme="majorEastAsia"/>
        </w:rPr>
      </w:pPr>
      <w:r>
        <w:rPr>
          <w:rFonts w:eastAsiaTheme="majorEastAsia"/>
        </w:rPr>
        <w:t xml:space="preserve">I confirm that the information provided in this document is truthful and accurate at the time of completion. </w:t>
      </w:r>
    </w:p>
    <w:p w14:paraId="51401F8E" w14:textId="77777777" w:rsidR="00421C6B" w:rsidRDefault="00421C6B" w:rsidP="00421C6B">
      <w:pPr>
        <w:rPr>
          <w:rFonts w:cstheme="minorHAnsi"/>
        </w:rPr>
      </w:pPr>
      <w:r>
        <w:rPr>
          <w:rFonts w:cstheme="minorHAnsi"/>
        </w:rPr>
        <w:t>Provide author d</w:t>
      </w:r>
      <w:r w:rsidRPr="008B4275">
        <w:rPr>
          <w:rFonts w:cstheme="minorHAnsi"/>
        </w:rPr>
        <w:t>etails</w:t>
      </w:r>
      <w:r>
        <w:rPr>
          <w:rFonts w:cstheme="minorHAnsi"/>
        </w:rPr>
        <w:t xml:space="preserve">, including name, </w:t>
      </w:r>
      <w:proofErr w:type="gramStart"/>
      <w:r>
        <w:rPr>
          <w:rFonts w:cstheme="minorHAnsi"/>
        </w:rPr>
        <w:t>position</w:t>
      </w:r>
      <w:proofErr w:type="gramEnd"/>
      <w:r>
        <w:rPr>
          <w:rFonts w:cstheme="minorHAnsi"/>
        </w:rPr>
        <w:t xml:space="preserve"> and email address</w:t>
      </w:r>
      <w:r w:rsidRPr="008B4275">
        <w:rPr>
          <w:rFonts w:cstheme="minorHAnsi"/>
        </w:rPr>
        <w:t xml:space="preserve">: </w:t>
      </w:r>
    </w:p>
    <w:p w14:paraId="24075DFC" w14:textId="77777777" w:rsidR="00421C6B" w:rsidRDefault="00421C6B" w:rsidP="00421C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3D25D605" w14:textId="77777777" w:rsidR="00320262" w:rsidRDefault="00320262" w:rsidP="00421C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49AD4664" w14:textId="77777777" w:rsidR="00421C6B" w:rsidRDefault="00421C6B" w:rsidP="00421C6B">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17724CDD" w14:textId="77777777" w:rsidR="00421C6B" w:rsidRPr="008B4275" w:rsidRDefault="00421C6B" w:rsidP="00421C6B">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16FB684B" w14:textId="77777777" w:rsidR="00421C6B" w:rsidRDefault="00421C6B" w:rsidP="00421C6B">
          <w:pPr>
            <w:pStyle w:val="Bluetext"/>
            <w:tabs>
              <w:tab w:val="left" w:pos="1120"/>
            </w:tabs>
            <w:rPr>
              <w:rFonts w:cstheme="minorHAnsi"/>
            </w:rPr>
          </w:pPr>
          <w:r w:rsidRPr="00536BB3">
            <w:rPr>
              <w:rFonts w:cstheme="minorHAnsi"/>
            </w:rPr>
            <w:t>[Date]</w:t>
          </w:r>
          <w:r>
            <w:rPr>
              <w:rFonts w:cstheme="minorHAnsi"/>
            </w:rPr>
            <w:tab/>
          </w:r>
        </w:p>
      </w:sdtContent>
    </w:sdt>
    <w:p w14:paraId="45DCCCF4" w14:textId="4C8BC193" w:rsidR="00421C6B" w:rsidRDefault="00421C6B" w:rsidP="00421C6B">
      <w:pPr>
        <w:pStyle w:val="DateIssue"/>
      </w:pPr>
      <w:r w:rsidDel="002E1323">
        <w:rPr>
          <w:rFonts w:eastAsiaTheme="majorEastAsia"/>
        </w:rPr>
        <w:t xml:space="preserve"> </w:t>
      </w:r>
      <w:r w:rsidRPr="0035552E">
        <w:t xml:space="preserve">––– </w:t>
      </w:r>
      <w:r w:rsidRPr="00D520E6">
        <w:rPr>
          <w:rStyle w:val="Strong"/>
        </w:rPr>
        <w:t>Report end</w:t>
      </w:r>
      <w:r w:rsidRPr="0035552E">
        <w:t xml:space="preserve"> –––</w:t>
      </w:r>
    </w:p>
    <w:p w14:paraId="42AF7FF6" w14:textId="77777777" w:rsidR="00D144BE" w:rsidRDefault="00D144BE" w:rsidP="005C2F1A"/>
    <w:sectPr w:rsidR="00D144BE" w:rsidSect="009173CC">
      <w:pgSz w:w="11907" w:h="16839" w:code="9"/>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1" w:author="Bhumika Mistry" w:date="2022-02-01T15:32:00Z" w:initials="BM">
    <w:p w14:paraId="663D9ED5" w14:textId="5710746C" w:rsidR="00347915" w:rsidRDefault="00347915">
      <w:pPr>
        <w:pStyle w:val="CommentText"/>
      </w:pPr>
      <w:r>
        <w:rPr>
          <w:rStyle w:val="CommentReference"/>
        </w:rPr>
        <w:annotationRef/>
      </w:r>
      <w:r>
        <w:t>Change this. This is related to the old credit</w:t>
      </w:r>
      <w:r w:rsidR="00A6146A">
        <w:t>.</w:t>
      </w:r>
    </w:p>
  </w:comment>
  <w:comment w:id="252" w:author="Bhumika Mistry" w:date="2022-02-09T11:17:00Z" w:initials="BM">
    <w:p w14:paraId="38C38450" w14:textId="77777777" w:rsidR="00F34CA3" w:rsidRDefault="0053631B">
      <w:pPr>
        <w:pStyle w:val="CommentText"/>
      </w:pPr>
      <w:r>
        <w:rPr>
          <w:rStyle w:val="CommentReference"/>
        </w:rPr>
        <w:annotationRef/>
      </w:r>
      <w:r w:rsidR="00CC1CA5">
        <w:t>A project specific</w:t>
      </w:r>
      <w:r w:rsidR="00DE336B">
        <w:t xml:space="preserve"> Climate Change Risk Assessment has been developed in accordance with a recognised standard</w:t>
      </w:r>
      <w:r w:rsidR="00F34CA3">
        <w:t>; and</w:t>
      </w:r>
    </w:p>
    <w:p w14:paraId="46B7AA07" w14:textId="77777777" w:rsidR="00F34CA3" w:rsidRDefault="00F34CA3">
      <w:pPr>
        <w:pStyle w:val="CommentText"/>
      </w:pPr>
    </w:p>
    <w:p w14:paraId="5BCEB821" w14:textId="1EEF0FA3" w:rsidR="00F34CA3" w:rsidRDefault="00F34CA3">
      <w:pPr>
        <w:pStyle w:val="CommentText"/>
      </w:pPr>
      <w:r>
        <w:t xml:space="preserve">A Climate Adaptation plan has been developed, including solutions </w:t>
      </w:r>
      <w:r w:rsidR="0021244B">
        <w:t>for the building design and construction that specifically address</w:t>
      </w:r>
      <w:r w:rsidR="0021794D">
        <w:t xml:space="preserve"> key risks identified in the Climate Change Risk Assessment. </w:t>
      </w:r>
    </w:p>
  </w:comment>
  <w:comment w:id="319" w:author="Bhumika Mistry" w:date="2022-02-01T15:38:00Z" w:initials="BM">
    <w:p w14:paraId="7E6DF128" w14:textId="559B9FD4" w:rsidR="001549B6" w:rsidRDefault="001549B6">
      <w:pPr>
        <w:pStyle w:val="CommentText"/>
      </w:pPr>
      <w:r>
        <w:rPr>
          <w:rStyle w:val="CommentReference"/>
        </w:rPr>
        <w:annotationRef/>
      </w:r>
      <w:r>
        <w:t>Double check</w:t>
      </w:r>
    </w:p>
  </w:comment>
  <w:comment w:id="333" w:author="Bhumika Mistry" w:date="2022-02-01T15:42:00Z" w:initials="BM">
    <w:p w14:paraId="26BE33A7" w14:textId="0CB48AD2" w:rsidR="00575DF7" w:rsidRDefault="00575DF7">
      <w:pPr>
        <w:pStyle w:val="CommentText"/>
      </w:pPr>
      <w:r>
        <w:rPr>
          <w:rStyle w:val="CommentReference"/>
        </w:rPr>
        <w:annotationRef/>
      </w:r>
      <w:r>
        <w:t>Should I instead say “A Climate change pre-screening checklist has been complete and signed off by a member of the project team an</w:t>
      </w:r>
      <w:r w:rsidR="00467C90">
        <w:t>d shared with key stakeholders meeting the Compliance Requirements under 3.1</w:t>
      </w:r>
    </w:p>
  </w:comment>
  <w:comment w:id="334" w:author="Ting Li" w:date="2022-02-03T14:56:00Z" w:initials="TL">
    <w:p w14:paraId="5DBAF1BD" w14:textId="575E4F9A" w:rsidR="13ECA5D7" w:rsidRDefault="13ECA5D7">
      <w:pPr>
        <w:pStyle w:val="CommentText"/>
      </w:pPr>
      <w:r>
        <w:t>Yes that's right</w:t>
      </w:r>
      <w:r>
        <w:rPr>
          <w:rStyle w:val="CommentReference"/>
        </w:rPr>
        <w:annotationRef/>
      </w:r>
    </w:p>
  </w:comment>
  <w:comment w:id="489" w:author="Bhumika Mistry" w:date="2022-02-09T12:48:00Z" w:initials="BM">
    <w:p w14:paraId="358AA33A" w14:textId="0FD86D2E" w:rsidR="00B80D1F" w:rsidRDefault="00B80D1F">
      <w:pPr>
        <w:pStyle w:val="CommentText"/>
      </w:pPr>
      <w:r>
        <w:rPr>
          <w:rStyle w:val="CommentReference"/>
        </w:rPr>
        <w:annotationRef/>
      </w:r>
      <w:r>
        <w:t xml:space="preserve">Bhumi to continue from here.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3D9ED5" w15:done="0"/>
  <w15:commentEx w15:paraId="5BCEB821" w15:done="0"/>
  <w15:commentEx w15:paraId="7E6DF128" w15:done="1"/>
  <w15:commentEx w15:paraId="26BE33A7" w15:done="1"/>
  <w15:commentEx w15:paraId="5DBAF1BD" w15:paraIdParent="26BE33A7" w15:done="1"/>
  <w15:commentEx w15:paraId="358AA33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3D129" w16cex:dateUtc="2022-02-01T02:32:00Z"/>
  <w16cex:commentExtensible w16cex:durableId="25AE214A" w16cex:dateUtc="2022-02-08T22:17:00Z"/>
  <w16cex:commentExtensible w16cex:durableId="25A3D262" w16cex:dateUtc="2022-02-01T02:38:00Z"/>
  <w16cex:commentExtensible w16cex:durableId="25A3D35D" w16cex:dateUtc="2022-02-01T02:42:00Z"/>
  <w16cex:commentExtensible w16cex:durableId="463A3CF3" w16cex:dateUtc="2022-02-03T01:56:00Z"/>
  <w16cex:commentExtensible w16cex:durableId="25AE3686" w16cex:dateUtc="2022-02-08T2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3D9ED5" w16cid:durableId="25A3D129"/>
  <w16cid:commentId w16cid:paraId="5BCEB821" w16cid:durableId="25AE214A"/>
  <w16cid:commentId w16cid:paraId="7E6DF128" w16cid:durableId="25A3D262"/>
  <w16cid:commentId w16cid:paraId="26BE33A7" w16cid:durableId="25A3D35D"/>
  <w16cid:commentId w16cid:paraId="5DBAF1BD" w16cid:durableId="463A3CF3"/>
  <w16cid:commentId w16cid:paraId="358AA33A" w16cid:durableId="25AE36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C0461" w14:textId="77777777" w:rsidR="000C59AA" w:rsidRDefault="000C59AA" w:rsidP="0090676D">
      <w:pPr>
        <w:spacing w:before="0" w:after="0" w:line="240" w:lineRule="auto"/>
      </w:pPr>
      <w:r>
        <w:separator/>
      </w:r>
    </w:p>
  </w:endnote>
  <w:endnote w:type="continuationSeparator" w:id="0">
    <w:p w14:paraId="44D9FE8F" w14:textId="77777777" w:rsidR="000C59AA" w:rsidRDefault="000C59AA" w:rsidP="0090676D">
      <w:pPr>
        <w:spacing w:before="0" w:after="0" w:line="240" w:lineRule="auto"/>
      </w:pPr>
      <w:r>
        <w:continuationSeparator/>
      </w:r>
    </w:p>
  </w:endnote>
  <w:endnote w:type="continuationNotice" w:id="1">
    <w:p w14:paraId="1177F1CC" w14:textId="77777777" w:rsidR="000C59AA" w:rsidRDefault="000C59A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D734" w14:textId="6A7C29F4" w:rsidR="0090676D" w:rsidRDefault="00EF5712">
    <w:pPr>
      <w:pStyle w:val="Footer"/>
    </w:pPr>
    <w:r>
      <w:rPr>
        <w:noProof/>
      </w:rPr>
      <w:drawing>
        <wp:inline distT="0" distB="0" distL="0" distR="0" wp14:anchorId="386265BC" wp14:editId="31E5ACF2">
          <wp:extent cx="1517720" cy="27622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9601" w14:textId="77777777" w:rsidR="000C59AA" w:rsidRDefault="000C59AA" w:rsidP="0090676D">
      <w:pPr>
        <w:spacing w:before="0" w:after="0" w:line="240" w:lineRule="auto"/>
      </w:pPr>
      <w:r>
        <w:separator/>
      </w:r>
    </w:p>
  </w:footnote>
  <w:footnote w:type="continuationSeparator" w:id="0">
    <w:p w14:paraId="16A4984F" w14:textId="77777777" w:rsidR="000C59AA" w:rsidRDefault="000C59AA" w:rsidP="0090676D">
      <w:pPr>
        <w:spacing w:before="0" w:after="0" w:line="240" w:lineRule="auto"/>
      </w:pPr>
      <w:r>
        <w:continuationSeparator/>
      </w:r>
    </w:p>
  </w:footnote>
  <w:footnote w:type="continuationNotice" w:id="1">
    <w:p w14:paraId="4C237C0D" w14:textId="77777777" w:rsidR="000C59AA" w:rsidRDefault="000C59A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D4C5" w14:textId="3C07A0A8" w:rsidR="00A95C87" w:rsidRDefault="00A95C87" w:rsidP="00A95C87">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DF78C3">
      <w:rPr>
        <w:sz w:val="16"/>
        <w:szCs w:val="16"/>
        <w:lang w:val="en-US"/>
      </w:rPr>
      <w:t>NZ</w:t>
    </w:r>
    <w:r>
      <w:rPr>
        <w:sz w:val="16"/>
        <w:szCs w:val="16"/>
        <w:lang w:val="en-US"/>
      </w:rPr>
      <w:t>v1</w:t>
    </w:r>
    <w:r w:rsidR="001C3A1D">
      <w:rPr>
        <w:sz w:val="16"/>
        <w:szCs w:val="16"/>
        <w:lang w:val="en-US"/>
      </w:rPr>
      <w:t>.</w:t>
    </w:r>
    <w:r w:rsidR="00885556">
      <w:rPr>
        <w:sz w:val="16"/>
        <w:szCs w:val="16"/>
        <w:lang w:val="en-US"/>
      </w:rPr>
      <w:t>1</w:t>
    </w:r>
    <w:r>
      <w:rPr>
        <w:sz w:val="16"/>
        <w:szCs w:val="16"/>
        <w:lang w:val="en-US"/>
      </w:rPr>
      <w:tab/>
    </w:r>
    <w:r>
      <w:rPr>
        <w:sz w:val="16"/>
        <w:szCs w:val="16"/>
        <w:lang w:val="en-US"/>
      </w:rPr>
      <w:tab/>
    </w:r>
    <w:r>
      <w:rPr>
        <w:sz w:val="16"/>
        <w:szCs w:val="16"/>
        <w:lang w:val="en-US"/>
      </w:rPr>
      <w:tab/>
      <w:t xml:space="preserve">Submission Template </w:t>
    </w:r>
    <w:r w:rsidR="00DF78C3">
      <w:rPr>
        <w:sz w:val="16"/>
        <w:szCs w:val="16"/>
        <w:lang w:val="en-US"/>
      </w:rPr>
      <w:t>NZ</w:t>
    </w:r>
    <w:r w:rsidR="00B074DB">
      <w:rPr>
        <w:sz w:val="16"/>
        <w:szCs w:val="16"/>
        <w:lang w:val="en-US"/>
      </w:rPr>
      <w:t>v1.</w:t>
    </w:r>
    <w:r w:rsidR="00885556">
      <w:rPr>
        <w:sz w:val="16"/>
        <w:szCs w:val="16"/>
        <w:lang w:val="en-US"/>
      </w:rPr>
      <w:t>1</w:t>
    </w:r>
  </w:p>
  <w:p w14:paraId="78AD4DBF" w14:textId="77777777" w:rsidR="0090676D" w:rsidRDefault="009067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60A5044"/>
    <w:multiLevelType w:val="hybridMultilevel"/>
    <w:tmpl w:val="FC968B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527D3D"/>
    <w:multiLevelType w:val="hybridMultilevel"/>
    <w:tmpl w:val="DDEC38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0BB84667"/>
    <w:multiLevelType w:val="multilevel"/>
    <w:tmpl w:val="00000001"/>
    <w:numStyleLink w:val="Bullets"/>
  </w:abstractNum>
  <w:abstractNum w:abstractNumId="19" w15:restartNumberingAfterBreak="0">
    <w:nsid w:val="10F94584"/>
    <w:multiLevelType w:val="multilevel"/>
    <w:tmpl w:val="00000001"/>
    <w:numStyleLink w:val="Bullets"/>
  </w:abstractNum>
  <w:abstractNum w:abstractNumId="20" w15:restartNumberingAfterBreak="0">
    <w:nsid w:val="1AD62996"/>
    <w:multiLevelType w:val="multilevel"/>
    <w:tmpl w:val="00000001"/>
    <w:numStyleLink w:val="Bullets"/>
  </w:abstractNum>
  <w:abstractNum w:abstractNumId="21"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63A2966"/>
    <w:multiLevelType w:val="hybridMultilevel"/>
    <w:tmpl w:val="F22C3B6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15:restartNumberingAfterBreak="0">
    <w:nsid w:val="2BD65A8B"/>
    <w:multiLevelType w:val="hybridMultilevel"/>
    <w:tmpl w:val="9F725F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5" w15:restartNumberingAfterBreak="0">
    <w:nsid w:val="323436D1"/>
    <w:multiLevelType w:val="hybridMultilevel"/>
    <w:tmpl w:val="6FFA41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7"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5E65A26"/>
    <w:multiLevelType w:val="multilevel"/>
    <w:tmpl w:val="00000001"/>
    <w:numStyleLink w:val="Bullets"/>
  </w:abstractNum>
  <w:abstractNum w:abstractNumId="30"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F9B4105"/>
    <w:multiLevelType w:val="hybridMultilevel"/>
    <w:tmpl w:val="3AC6197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2" w15:restartNumberingAfterBreak="0">
    <w:nsid w:val="50871422"/>
    <w:multiLevelType w:val="hybridMultilevel"/>
    <w:tmpl w:val="26EC76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53436606"/>
    <w:multiLevelType w:val="multilevel"/>
    <w:tmpl w:val="00000001"/>
    <w:numStyleLink w:val="Bullets"/>
  </w:abstractNum>
  <w:abstractNum w:abstractNumId="34" w15:restartNumberingAfterBreak="0">
    <w:nsid w:val="5BC44471"/>
    <w:multiLevelType w:val="hybridMultilevel"/>
    <w:tmpl w:val="B4D027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5C9756CF"/>
    <w:multiLevelType w:val="hybridMultilevel"/>
    <w:tmpl w:val="46C6A04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C946D0"/>
    <w:multiLevelType w:val="multilevel"/>
    <w:tmpl w:val="00000001"/>
    <w:numStyleLink w:val="Bullets"/>
  </w:abstractNum>
  <w:abstractNum w:abstractNumId="37"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1040805"/>
    <w:multiLevelType w:val="hybridMultilevel"/>
    <w:tmpl w:val="AB0EB68E"/>
    <w:lvl w:ilvl="0" w:tplc="FDBCDC32">
      <w:start w:val="1"/>
      <w:numFmt w:val="bullet"/>
      <w:lvlText w:val=""/>
      <w:lvlJc w:val="left"/>
      <w:pPr>
        <w:ind w:left="720" w:hanging="360"/>
      </w:pPr>
      <w:rPr>
        <w:rFonts w:ascii="Symbol" w:hAnsi="Symbol" w:hint="default"/>
        <w:sz w:val="1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1709045">
    <w:abstractNumId w:val="10"/>
  </w:num>
  <w:num w:numId="2" w16cid:durableId="2099254537">
    <w:abstractNumId w:val="11"/>
  </w:num>
  <w:num w:numId="3" w16cid:durableId="1163199647">
    <w:abstractNumId w:val="12"/>
  </w:num>
  <w:num w:numId="4" w16cid:durableId="1811091424">
    <w:abstractNumId w:val="13"/>
  </w:num>
  <w:num w:numId="5" w16cid:durableId="2079788553">
    <w:abstractNumId w:val="14"/>
  </w:num>
  <w:num w:numId="6" w16cid:durableId="1418789377">
    <w:abstractNumId w:val="16"/>
  </w:num>
  <w:num w:numId="7" w16cid:durableId="1111244659">
    <w:abstractNumId w:val="26"/>
  </w:num>
  <w:num w:numId="8" w16cid:durableId="521096126">
    <w:abstractNumId w:val="24"/>
  </w:num>
  <w:num w:numId="9" w16cid:durableId="1046098689">
    <w:abstractNumId w:val="36"/>
  </w:num>
  <w:num w:numId="10" w16cid:durableId="1860661197">
    <w:abstractNumId w:val="33"/>
  </w:num>
  <w:num w:numId="11" w16cid:durableId="1734625142">
    <w:abstractNumId w:val="29"/>
  </w:num>
  <w:num w:numId="12" w16cid:durableId="688524977">
    <w:abstractNumId w:val="20"/>
  </w:num>
  <w:num w:numId="13" w16cid:durableId="1972006329">
    <w:abstractNumId w:val="18"/>
  </w:num>
  <w:num w:numId="14" w16cid:durableId="1056513842">
    <w:abstractNumId w:val="19"/>
  </w:num>
  <w:num w:numId="15" w16cid:durableId="1121419167">
    <w:abstractNumId w:val="24"/>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91241441">
    <w:abstractNumId w:val="9"/>
  </w:num>
  <w:num w:numId="17" w16cid:durableId="436827090">
    <w:abstractNumId w:val="7"/>
  </w:num>
  <w:num w:numId="18" w16cid:durableId="169028062">
    <w:abstractNumId w:val="6"/>
  </w:num>
  <w:num w:numId="19" w16cid:durableId="839391745">
    <w:abstractNumId w:val="5"/>
  </w:num>
  <w:num w:numId="20" w16cid:durableId="1439526694">
    <w:abstractNumId w:val="4"/>
  </w:num>
  <w:num w:numId="21" w16cid:durableId="879973963">
    <w:abstractNumId w:val="8"/>
  </w:num>
  <w:num w:numId="22" w16cid:durableId="1977488339">
    <w:abstractNumId w:val="3"/>
  </w:num>
  <w:num w:numId="23" w16cid:durableId="1124422637">
    <w:abstractNumId w:val="2"/>
  </w:num>
  <w:num w:numId="24" w16cid:durableId="1864246170">
    <w:abstractNumId w:val="1"/>
  </w:num>
  <w:num w:numId="25" w16cid:durableId="247734857">
    <w:abstractNumId w:val="0"/>
  </w:num>
  <w:num w:numId="26" w16cid:durableId="1736277002">
    <w:abstractNumId w:val="38"/>
  </w:num>
  <w:num w:numId="27" w16cid:durableId="319114054">
    <w:abstractNumId w:val="27"/>
  </w:num>
  <w:num w:numId="28" w16cid:durableId="715007492">
    <w:abstractNumId w:val="21"/>
  </w:num>
  <w:num w:numId="29" w16cid:durableId="1709404948">
    <w:abstractNumId w:val="30"/>
  </w:num>
  <w:num w:numId="30" w16cid:durableId="1929266377">
    <w:abstractNumId w:val="24"/>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857697537">
    <w:abstractNumId w:val="24"/>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1913612653">
    <w:abstractNumId w:val="24"/>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300264688">
    <w:abstractNumId w:val="37"/>
  </w:num>
  <w:num w:numId="34" w16cid:durableId="597759721">
    <w:abstractNumId w:val="39"/>
  </w:num>
  <w:num w:numId="35" w16cid:durableId="569851520">
    <w:abstractNumId w:val="35"/>
  </w:num>
  <w:num w:numId="36" w16cid:durableId="1774743930">
    <w:abstractNumId w:val="17"/>
  </w:num>
  <w:num w:numId="37" w16cid:durableId="155346662">
    <w:abstractNumId w:val="28"/>
  </w:num>
  <w:num w:numId="38" w16cid:durableId="971442173">
    <w:abstractNumId w:val="23"/>
  </w:num>
  <w:num w:numId="39" w16cid:durableId="56704367">
    <w:abstractNumId w:val="39"/>
  </w:num>
  <w:num w:numId="40" w16cid:durableId="1006635990">
    <w:abstractNumId w:val="40"/>
  </w:num>
  <w:num w:numId="41" w16cid:durableId="659431792">
    <w:abstractNumId w:val="32"/>
  </w:num>
  <w:num w:numId="42" w16cid:durableId="1672639814">
    <w:abstractNumId w:val="25"/>
  </w:num>
  <w:num w:numId="43" w16cid:durableId="1672443966">
    <w:abstractNumId w:val="34"/>
  </w:num>
  <w:num w:numId="44" w16cid:durableId="771164393">
    <w:abstractNumId w:val="15"/>
  </w:num>
  <w:num w:numId="45" w16cid:durableId="1287736092">
    <w:abstractNumId w:val="31"/>
  </w:num>
  <w:num w:numId="46" w16cid:durableId="1584684911">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sabelle Stewart">
    <w15:presenceInfo w15:providerId="AD" w15:userId="S::isabelle.stewart@nzgbc.org.nz::5e9a3a1f-5389-404b-a38a-04e41193e7eb"/>
  </w15:person>
  <w15:person w15:author="Bhumika Mistry">
    <w15:presenceInfo w15:providerId="AD" w15:userId="S::Bhumika.mistry@nzgbc.org.nz::4d33aa37-f547-41e5-8061-cc2e626b3f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embedSystemFonts/>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1MDIxNzc3NAWyzZV0lIJTi4sz8/NACkxrAeyGWD8sAAAA"/>
  </w:docVars>
  <w:rsids>
    <w:rsidRoot w:val="00FF4A3B"/>
    <w:rsid w:val="00015B85"/>
    <w:rsid w:val="00017B56"/>
    <w:rsid w:val="0002622D"/>
    <w:rsid w:val="000347F5"/>
    <w:rsid w:val="0004009C"/>
    <w:rsid w:val="00041305"/>
    <w:rsid w:val="000414A1"/>
    <w:rsid w:val="00061500"/>
    <w:rsid w:val="00061853"/>
    <w:rsid w:val="00061E0F"/>
    <w:rsid w:val="000710E8"/>
    <w:rsid w:val="00090013"/>
    <w:rsid w:val="00090F22"/>
    <w:rsid w:val="00093F66"/>
    <w:rsid w:val="000C0DDD"/>
    <w:rsid w:val="000C59AA"/>
    <w:rsid w:val="000C7E14"/>
    <w:rsid w:val="000D09A2"/>
    <w:rsid w:val="000D0CB2"/>
    <w:rsid w:val="000E738D"/>
    <w:rsid w:val="00103440"/>
    <w:rsid w:val="00105648"/>
    <w:rsid w:val="001143F1"/>
    <w:rsid w:val="00115A96"/>
    <w:rsid w:val="00125FB8"/>
    <w:rsid w:val="00130AEB"/>
    <w:rsid w:val="00143A89"/>
    <w:rsid w:val="00145EF1"/>
    <w:rsid w:val="001547B7"/>
    <w:rsid w:val="001549B6"/>
    <w:rsid w:val="00155FD6"/>
    <w:rsid w:val="001601BC"/>
    <w:rsid w:val="00162128"/>
    <w:rsid w:val="001639EA"/>
    <w:rsid w:val="00166528"/>
    <w:rsid w:val="001729F0"/>
    <w:rsid w:val="00190D24"/>
    <w:rsid w:val="00197DB1"/>
    <w:rsid w:val="001A5AC7"/>
    <w:rsid w:val="001A76C9"/>
    <w:rsid w:val="001B47A3"/>
    <w:rsid w:val="001C087A"/>
    <w:rsid w:val="001C2C75"/>
    <w:rsid w:val="001C3A1D"/>
    <w:rsid w:val="001C55B2"/>
    <w:rsid w:val="001D7C2B"/>
    <w:rsid w:val="001E3E19"/>
    <w:rsid w:val="001F1559"/>
    <w:rsid w:val="001F35EF"/>
    <w:rsid w:val="001F7BE7"/>
    <w:rsid w:val="002029EE"/>
    <w:rsid w:val="002061A3"/>
    <w:rsid w:val="0021244B"/>
    <w:rsid w:val="0021794D"/>
    <w:rsid w:val="002251D5"/>
    <w:rsid w:val="00230CEF"/>
    <w:rsid w:val="00240AA6"/>
    <w:rsid w:val="00242AC4"/>
    <w:rsid w:val="00253282"/>
    <w:rsid w:val="0026389D"/>
    <w:rsid w:val="002751C8"/>
    <w:rsid w:val="00291D61"/>
    <w:rsid w:val="00291EF4"/>
    <w:rsid w:val="002B4496"/>
    <w:rsid w:val="002B492E"/>
    <w:rsid w:val="002D2B88"/>
    <w:rsid w:val="002F741E"/>
    <w:rsid w:val="00313F06"/>
    <w:rsid w:val="0031647F"/>
    <w:rsid w:val="00320262"/>
    <w:rsid w:val="00323B10"/>
    <w:rsid w:val="00334476"/>
    <w:rsid w:val="00343B85"/>
    <w:rsid w:val="0034655B"/>
    <w:rsid w:val="00347915"/>
    <w:rsid w:val="00356C0C"/>
    <w:rsid w:val="00365D19"/>
    <w:rsid w:val="00367AEC"/>
    <w:rsid w:val="00370A0B"/>
    <w:rsid w:val="00370BAD"/>
    <w:rsid w:val="00372131"/>
    <w:rsid w:val="00377530"/>
    <w:rsid w:val="00385775"/>
    <w:rsid w:val="00386BF8"/>
    <w:rsid w:val="00394807"/>
    <w:rsid w:val="003D5919"/>
    <w:rsid w:val="003F05DB"/>
    <w:rsid w:val="00415DAA"/>
    <w:rsid w:val="00421258"/>
    <w:rsid w:val="00421C6B"/>
    <w:rsid w:val="00430E98"/>
    <w:rsid w:val="004345FA"/>
    <w:rsid w:val="00441FDE"/>
    <w:rsid w:val="004544CF"/>
    <w:rsid w:val="00467C90"/>
    <w:rsid w:val="00472E9B"/>
    <w:rsid w:val="00497F53"/>
    <w:rsid w:val="004B5C97"/>
    <w:rsid w:val="004C29B8"/>
    <w:rsid w:val="004F2472"/>
    <w:rsid w:val="00505109"/>
    <w:rsid w:val="00516B5A"/>
    <w:rsid w:val="00516EF7"/>
    <w:rsid w:val="005205F4"/>
    <w:rsid w:val="00521CE4"/>
    <w:rsid w:val="00524AC1"/>
    <w:rsid w:val="0053631B"/>
    <w:rsid w:val="00543FCE"/>
    <w:rsid w:val="00575DF7"/>
    <w:rsid w:val="00577D2A"/>
    <w:rsid w:val="005959BE"/>
    <w:rsid w:val="005C2F1A"/>
    <w:rsid w:val="005C34D2"/>
    <w:rsid w:val="005C692B"/>
    <w:rsid w:val="005C7EC2"/>
    <w:rsid w:val="005D0FEC"/>
    <w:rsid w:val="005E12F9"/>
    <w:rsid w:val="005E267B"/>
    <w:rsid w:val="005E3FEB"/>
    <w:rsid w:val="005F0A53"/>
    <w:rsid w:val="006012B1"/>
    <w:rsid w:val="0060198A"/>
    <w:rsid w:val="00622635"/>
    <w:rsid w:val="006268F0"/>
    <w:rsid w:val="006356A0"/>
    <w:rsid w:val="00642323"/>
    <w:rsid w:val="00650FE3"/>
    <w:rsid w:val="006624A2"/>
    <w:rsid w:val="00664D9D"/>
    <w:rsid w:val="00674313"/>
    <w:rsid w:val="00692681"/>
    <w:rsid w:val="00693ED1"/>
    <w:rsid w:val="00696088"/>
    <w:rsid w:val="00697717"/>
    <w:rsid w:val="006B3D65"/>
    <w:rsid w:val="006B6118"/>
    <w:rsid w:val="006C09EF"/>
    <w:rsid w:val="006C3EBC"/>
    <w:rsid w:val="006C5B68"/>
    <w:rsid w:val="006D3C47"/>
    <w:rsid w:val="006D5959"/>
    <w:rsid w:val="006D754C"/>
    <w:rsid w:val="006E3BE3"/>
    <w:rsid w:val="006E5B47"/>
    <w:rsid w:val="006F5166"/>
    <w:rsid w:val="00706CF4"/>
    <w:rsid w:val="00716157"/>
    <w:rsid w:val="00721D9A"/>
    <w:rsid w:val="0075170B"/>
    <w:rsid w:val="00752AB7"/>
    <w:rsid w:val="007537EB"/>
    <w:rsid w:val="00760DD5"/>
    <w:rsid w:val="0076176F"/>
    <w:rsid w:val="00762E63"/>
    <w:rsid w:val="007772D5"/>
    <w:rsid w:val="00780FA3"/>
    <w:rsid w:val="007B5345"/>
    <w:rsid w:val="007E6C71"/>
    <w:rsid w:val="007F0C53"/>
    <w:rsid w:val="007F3A02"/>
    <w:rsid w:val="00827BE1"/>
    <w:rsid w:val="00830329"/>
    <w:rsid w:val="00833D8E"/>
    <w:rsid w:val="00837B43"/>
    <w:rsid w:val="008411C8"/>
    <w:rsid w:val="00841903"/>
    <w:rsid w:val="0086343F"/>
    <w:rsid w:val="0086565B"/>
    <w:rsid w:val="00866340"/>
    <w:rsid w:val="00872E50"/>
    <w:rsid w:val="00875D94"/>
    <w:rsid w:val="00885556"/>
    <w:rsid w:val="0089672F"/>
    <w:rsid w:val="008A0BBA"/>
    <w:rsid w:val="008D2570"/>
    <w:rsid w:val="008D5A20"/>
    <w:rsid w:val="008E2EB8"/>
    <w:rsid w:val="008E4944"/>
    <w:rsid w:val="008E5C1F"/>
    <w:rsid w:val="008E77F0"/>
    <w:rsid w:val="0090676D"/>
    <w:rsid w:val="009173CC"/>
    <w:rsid w:val="00941D1F"/>
    <w:rsid w:val="009450E9"/>
    <w:rsid w:val="00950859"/>
    <w:rsid w:val="00955DBE"/>
    <w:rsid w:val="00971B13"/>
    <w:rsid w:val="00985B5D"/>
    <w:rsid w:val="00991B9C"/>
    <w:rsid w:val="009A13BF"/>
    <w:rsid w:val="009A632A"/>
    <w:rsid w:val="009A72AF"/>
    <w:rsid w:val="009D597A"/>
    <w:rsid w:val="009E45D5"/>
    <w:rsid w:val="009F19C3"/>
    <w:rsid w:val="00A02B7B"/>
    <w:rsid w:val="00A03B80"/>
    <w:rsid w:val="00A05400"/>
    <w:rsid w:val="00A062DB"/>
    <w:rsid w:val="00A105A2"/>
    <w:rsid w:val="00A13B1C"/>
    <w:rsid w:val="00A14DE0"/>
    <w:rsid w:val="00A207CE"/>
    <w:rsid w:val="00A27AB6"/>
    <w:rsid w:val="00A416E9"/>
    <w:rsid w:val="00A45B94"/>
    <w:rsid w:val="00A46ABD"/>
    <w:rsid w:val="00A546FA"/>
    <w:rsid w:val="00A56936"/>
    <w:rsid w:val="00A57B01"/>
    <w:rsid w:val="00A6146A"/>
    <w:rsid w:val="00A65C0A"/>
    <w:rsid w:val="00A776B7"/>
    <w:rsid w:val="00A77B3E"/>
    <w:rsid w:val="00A77FA1"/>
    <w:rsid w:val="00A85CE8"/>
    <w:rsid w:val="00A95C87"/>
    <w:rsid w:val="00A9744B"/>
    <w:rsid w:val="00AA2E9F"/>
    <w:rsid w:val="00AA3B42"/>
    <w:rsid w:val="00AC1581"/>
    <w:rsid w:val="00AC2E8D"/>
    <w:rsid w:val="00AC5AAC"/>
    <w:rsid w:val="00AD7849"/>
    <w:rsid w:val="00AE7C52"/>
    <w:rsid w:val="00AF230C"/>
    <w:rsid w:val="00AF437B"/>
    <w:rsid w:val="00B04026"/>
    <w:rsid w:val="00B074DB"/>
    <w:rsid w:val="00B07975"/>
    <w:rsid w:val="00B11A5A"/>
    <w:rsid w:val="00B155B6"/>
    <w:rsid w:val="00B16241"/>
    <w:rsid w:val="00B17A8B"/>
    <w:rsid w:val="00B34BF3"/>
    <w:rsid w:val="00B36A82"/>
    <w:rsid w:val="00B36BC6"/>
    <w:rsid w:val="00B37325"/>
    <w:rsid w:val="00B37936"/>
    <w:rsid w:val="00B43004"/>
    <w:rsid w:val="00B51852"/>
    <w:rsid w:val="00B56DDD"/>
    <w:rsid w:val="00B600FE"/>
    <w:rsid w:val="00B62C23"/>
    <w:rsid w:val="00B7491A"/>
    <w:rsid w:val="00B80D1F"/>
    <w:rsid w:val="00BA55D1"/>
    <w:rsid w:val="00BC1D56"/>
    <w:rsid w:val="00BC77BC"/>
    <w:rsid w:val="00BD6875"/>
    <w:rsid w:val="00BE2EE1"/>
    <w:rsid w:val="00BE449A"/>
    <w:rsid w:val="00BE516C"/>
    <w:rsid w:val="00C001F0"/>
    <w:rsid w:val="00C07542"/>
    <w:rsid w:val="00C172F4"/>
    <w:rsid w:val="00C24B8F"/>
    <w:rsid w:val="00C26471"/>
    <w:rsid w:val="00C36159"/>
    <w:rsid w:val="00C6404D"/>
    <w:rsid w:val="00C96860"/>
    <w:rsid w:val="00CA175C"/>
    <w:rsid w:val="00CC1CA5"/>
    <w:rsid w:val="00CC3B44"/>
    <w:rsid w:val="00CD0A76"/>
    <w:rsid w:val="00CF46D3"/>
    <w:rsid w:val="00D04A1C"/>
    <w:rsid w:val="00D144BE"/>
    <w:rsid w:val="00D15333"/>
    <w:rsid w:val="00D20DA9"/>
    <w:rsid w:val="00D3056B"/>
    <w:rsid w:val="00D34A57"/>
    <w:rsid w:val="00D54917"/>
    <w:rsid w:val="00D55E65"/>
    <w:rsid w:val="00D70E27"/>
    <w:rsid w:val="00D80EAC"/>
    <w:rsid w:val="00D81162"/>
    <w:rsid w:val="00D816C7"/>
    <w:rsid w:val="00DA27D3"/>
    <w:rsid w:val="00DC680B"/>
    <w:rsid w:val="00DD3ABB"/>
    <w:rsid w:val="00DE0996"/>
    <w:rsid w:val="00DE236A"/>
    <w:rsid w:val="00DE336B"/>
    <w:rsid w:val="00DE3444"/>
    <w:rsid w:val="00DE65AA"/>
    <w:rsid w:val="00DF0E45"/>
    <w:rsid w:val="00DF39B7"/>
    <w:rsid w:val="00DF78C3"/>
    <w:rsid w:val="00E0471D"/>
    <w:rsid w:val="00E05B00"/>
    <w:rsid w:val="00E15F6B"/>
    <w:rsid w:val="00E2120E"/>
    <w:rsid w:val="00E326C5"/>
    <w:rsid w:val="00E35997"/>
    <w:rsid w:val="00E36068"/>
    <w:rsid w:val="00E426BB"/>
    <w:rsid w:val="00E47C17"/>
    <w:rsid w:val="00E47E6A"/>
    <w:rsid w:val="00E52F47"/>
    <w:rsid w:val="00E615A1"/>
    <w:rsid w:val="00E62AB7"/>
    <w:rsid w:val="00E63EF6"/>
    <w:rsid w:val="00E70501"/>
    <w:rsid w:val="00E80869"/>
    <w:rsid w:val="00E810F6"/>
    <w:rsid w:val="00EA357F"/>
    <w:rsid w:val="00EA39C4"/>
    <w:rsid w:val="00EC4713"/>
    <w:rsid w:val="00EC4E1C"/>
    <w:rsid w:val="00EC7778"/>
    <w:rsid w:val="00ED2F01"/>
    <w:rsid w:val="00ED32DD"/>
    <w:rsid w:val="00EE0752"/>
    <w:rsid w:val="00EE7B71"/>
    <w:rsid w:val="00EF5712"/>
    <w:rsid w:val="00F02812"/>
    <w:rsid w:val="00F0602B"/>
    <w:rsid w:val="00F127B7"/>
    <w:rsid w:val="00F15604"/>
    <w:rsid w:val="00F24D29"/>
    <w:rsid w:val="00F34CA3"/>
    <w:rsid w:val="00F427AB"/>
    <w:rsid w:val="00F43B5F"/>
    <w:rsid w:val="00F43E46"/>
    <w:rsid w:val="00F462C6"/>
    <w:rsid w:val="00F47669"/>
    <w:rsid w:val="00F54BE4"/>
    <w:rsid w:val="00F65737"/>
    <w:rsid w:val="00F73A4B"/>
    <w:rsid w:val="00F75B5B"/>
    <w:rsid w:val="00F84571"/>
    <w:rsid w:val="00F93D08"/>
    <w:rsid w:val="00F974AA"/>
    <w:rsid w:val="00FB2507"/>
    <w:rsid w:val="00FC4B2D"/>
    <w:rsid w:val="00FC5A5D"/>
    <w:rsid w:val="00FC67A4"/>
    <w:rsid w:val="00FF2F56"/>
    <w:rsid w:val="00FF359E"/>
    <w:rsid w:val="00FF4A3B"/>
    <w:rsid w:val="13ECA5D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535D6A"/>
  <w15:docId w15:val="{966ABDB6-92EE-4215-8B7F-572C81005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CD0A76"/>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521CE4"/>
    <w:pPr>
      <w:keepNext/>
      <w:spacing w:before="0" w:line="240" w:lineRule="auto"/>
      <w:ind w:right="-1"/>
      <w:outlineLvl w:val="0"/>
      <w:pPrChange w:id="0" w:author="Isabelle Stewart" w:date="2022-05-27T12:45:00Z">
        <w:pPr>
          <w:keepNext/>
          <w:spacing w:after="120"/>
          <w:ind w:right="-1"/>
          <w:outlineLvl w:val="0"/>
        </w:pPr>
      </w:pPrChange>
    </w:pPr>
    <w:rPr>
      <w:rFonts w:eastAsia="Calibri"/>
      <w:caps/>
      <w:noProof/>
      <w:color w:val="365F91" w:themeColor="accent1" w:themeShade="BF"/>
      <w:sz w:val="44"/>
      <w:szCs w:val="44"/>
      <w:rPrChange w:id="0" w:author="Isabelle Stewart" w:date="2022-05-27T12:45:00Z">
        <w:rPr>
          <w:rFonts w:ascii="Arial" w:eastAsia="Calibri" w:hAnsi="Arial" w:cs="Arial"/>
          <w:caps/>
          <w:noProof/>
          <w:color w:val="365F91" w:themeColor="accent1" w:themeShade="BF"/>
          <w:sz w:val="44"/>
          <w:szCs w:val="44"/>
          <w:lang w:val="en-AU" w:eastAsia="en-US" w:bidi="ar-SA"/>
        </w:rPr>
      </w:rPrChange>
    </w:rPr>
  </w:style>
  <w:style w:type="paragraph" w:styleId="Heading2">
    <w:name w:val="heading 2"/>
    <w:basedOn w:val="Normal"/>
    <w:next w:val="Normal"/>
    <w:link w:val="Heading2Char"/>
    <w:autoRedefine/>
    <w:qFormat/>
    <w:rsid w:val="003F05DB"/>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EC7778"/>
    <w:pPr>
      <w:keepNext/>
      <w:spacing w:before="240" w:line="240" w:lineRule="auto"/>
      <w:outlineLvl w:val="2"/>
    </w:pPr>
    <w:rPr>
      <w:bCs/>
      <w:caps/>
      <w:color w:val="365F91" w:themeColor="accent1" w:themeShade="BF"/>
      <w:sz w:val="28"/>
      <w:szCs w:val="28"/>
    </w:rPr>
  </w:style>
  <w:style w:type="paragraph" w:styleId="Heading4">
    <w:name w:val="heading 4"/>
    <w:basedOn w:val="Normal"/>
    <w:next w:val="Normal"/>
    <w:qFormat/>
    <w:rsid w:val="00CD0A76"/>
    <w:pPr>
      <w:keepNext/>
      <w:spacing w:before="240" w:after="40" w:line="240" w:lineRule="auto"/>
      <w:outlineLvl w:val="3"/>
    </w:pPr>
    <w:rPr>
      <w:b/>
      <w:bCs/>
      <w:szCs w:val="24"/>
    </w:rPr>
  </w:style>
  <w:style w:type="paragraph" w:styleId="Heading5">
    <w:name w:val="heading 5"/>
    <w:basedOn w:val="Normal"/>
    <w:next w:val="Normal"/>
    <w:qFormat/>
    <w:rsid w:val="00CD0A76"/>
    <w:pPr>
      <w:keepNext/>
      <w:spacing w:before="220" w:after="40" w:line="240" w:lineRule="auto"/>
      <w:outlineLvl w:val="4"/>
    </w:pPr>
    <w:rPr>
      <w:bCs/>
      <w:u w:val="single"/>
    </w:rPr>
  </w:style>
  <w:style w:type="paragraph" w:styleId="Heading6">
    <w:name w:val="heading 6"/>
    <w:basedOn w:val="Normal"/>
    <w:next w:val="Normal"/>
    <w:qFormat/>
    <w:rsid w:val="00CD0A76"/>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CD0A76"/>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CD0A76"/>
    <w:rPr>
      <w:rFonts w:ascii="Arial" w:eastAsia="Calibri" w:hAnsi="Arial"/>
      <w:b/>
      <w:color w:val="365F91" w:themeColor="accent1" w:themeShade="BF"/>
      <w:sz w:val="22"/>
      <w:szCs w:val="16"/>
      <w:lang w:val="en-AU"/>
    </w:rPr>
  </w:style>
  <w:style w:type="paragraph" w:styleId="Caption">
    <w:name w:val="caption"/>
    <w:basedOn w:val="Normal"/>
    <w:next w:val="Normal"/>
    <w:qFormat/>
    <w:rsid w:val="00CD0A76"/>
    <w:rPr>
      <w:b/>
      <w:bCs/>
      <w:color w:val="808080"/>
      <w:sz w:val="16"/>
      <w:szCs w:val="20"/>
    </w:rPr>
  </w:style>
  <w:style w:type="table" w:styleId="TableClassic1">
    <w:name w:val="Table Classic 1"/>
    <w:basedOn w:val="TableNormal"/>
    <w:locked/>
    <w:rsid w:val="00CD0A7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CD0A76"/>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CD0A76"/>
    <w:rPr>
      <w:color w:val="000000"/>
    </w:rPr>
    <w:tblPr>
      <w:tblStyleRowBandSize w:val="1"/>
      <w:tblStyleColBandSize w:val="1"/>
      <w:tblBorders>
        <w:top w:val="single" w:sz="8" w:space="0" w:color="8064A2"/>
        <w:bottom w:val="single" w:sz="8" w:space="0" w:color="8064A2"/>
      </w:tblBorders>
    </w:tblPr>
    <w:tblStylePr w:type="firstRow">
      <w:rPr>
        <w:rFonts w:ascii="Arial Black" w:eastAsia="Times New Roman" w:hAnsi="Arial Black"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CD0A76"/>
    <w:pPr>
      <w:numPr>
        <w:numId w:val="7"/>
      </w:numPr>
    </w:pPr>
  </w:style>
  <w:style w:type="table" w:styleId="ColorfulGrid-Accent5">
    <w:name w:val="Colorful Grid Accent 5"/>
    <w:basedOn w:val="TableNormal"/>
    <w:uiPriority w:val="73"/>
    <w:locked/>
    <w:rsid w:val="00CD0A76"/>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CD0A76"/>
    <w:pPr>
      <w:numPr>
        <w:numId w:val="32"/>
      </w:numPr>
    </w:pPr>
  </w:style>
  <w:style w:type="character" w:customStyle="1" w:styleId="BullettextChar">
    <w:name w:val="Bullet text Char"/>
    <w:basedOn w:val="DefaultParagraphFont"/>
    <w:link w:val="Bullettext"/>
    <w:rsid w:val="00CD0A76"/>
    <w:rPr>
      <w:rFonts w:ascii="Arial" w:eastAsia="Arial" w:hAnsi="Arial" w:cs="Arial"/>
      <w:color w:val="000000"/>
      <w:szCs w:val="22"/>
      <w:lang w:val="en-AU"/>
    </w:rPr>
  </w:style>
  <w:style w:type="table" w:styleId="TableGrid">
    <w:name w:val="Table Grid"/>
    <w:aliases w:val="GBCA Table 1,GBCA Table"/>
    <w:basedOn w:val="TableNormal"/>
    <w:locked/>
    <w:rsid w:val="00CD0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CD0A76"/>
    <w:rPr>
      <w:i/>
    </w:rPr>
  </w:style>
  <w:style w:type="paragraph" w:styleId="List">
    <w:name w:val="List"/>
    <w:basedOn w:val="Normal"/>
    <w:rsid w:val="00CD0A76"/>
    <w:pPr>
      <w:numPr>
        <w:numId w:val="26"/>
      </w:numPr>
    </w:pPr>
  </w:style>
  <w:style w:type="character" w:customStyle="1" w:styleId="StyleBold">
    <w:name w:val="Style Bold"/>
    <w:basedOn w:val="DefaultParagraphFont"/>
    <w:rsid w:val="00CD0A76"/>
    <w:rPr>
      <w:b/>
      <w:bCs/>
    </w:rPr>
  </w:style>
  <w:style w:type="table" w:styleId="Table3Deffects1">
    <w:name w:val="Table 3D effects 1"/>
    <w:basedOn w:val="TableNormal"/>
    <w:locked/>
    <w:rsid w:val="00CD0A76"/>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CD0A7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CD0A76"/>
    <w:pPr>
      <w:ind w:left="720"/>
      <w:contextualSpacing/>
    </w:pPr>
  </w:style>
  <w:style w:type="paragraph" w:customStyle="1" w:styleId="Centered">
    <w:name w:val="Centered"/>
    <w:basedOn w:val="Normal"/>
    <w:rsid w:val="00CD0A76"/>
    <w:pPr>
      <w:jc w:val="center"/>
    </w:pPr>
    <w:rPr>
      <w:rFonts w:eastAsia="Times New Roman" w:cs="Times New Roman"/>
      <w:szCs w:val="20"/>
    </w:rPr>
  </w:style>
  <w:style w:type="table" w:styleId="Table3Deffects3">
    <w:name w:val="Table 3D effects 3"/>
    <w:basedOn w:val="TableNormal"/>
    <w:locked/>
    <w:rsid w:val="00CD0A7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CD0A76"/>
    <w:pPr>
      <w:numPr>
        <w:numId w:val="34"/>
      </w:numPr>
      <w:tabs>
        <w:tab w:val="left" w:pos="8364"/>
      </w:tabs>
    </w:pPr>
  </w:style>
  <w:style w:type="character" w:customStyle="1" w:styleId="Heading2Char">
    <w:name w:val="Heading 2 Char"/>
    <w:basedOn w:val="DefaultParagraphFont"/>
    <w:link w:val="Heading2"/>
    <w:rsid w:val="003F05DB"/>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CD0A76"/>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CD0A76"/>
    <w:rPr>
      <w:rFonts w:ascii="Arial" w:hAnsi="Arial"/>
      <w:b/>
      <w:bCs/>
    </w:rPr>
  </w:style>
  <w:style w:type="paragraph" w:styleId="BodyText2">
    <w:name w:val="Body Text 2"/>
    <w:aliases w:val="GBCA Document Summary"/>
    <w:basedOn w:val="Normal"/>
    <w:link w:val="BodyText2Char"/>
    <w:autoRedefine/>
    <w:locked/>
    <w:rsid w:val="00CD0A76"/>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CD0A76"/>
    <w:rPr>
      <w:rFonts w:ascii="Arial" w:eastAsia="Arial" w:hAnsi="Arial" w:cs="Arial"/>
      <w:b/>
      <w:color w:val="000000"/>
      <w:szCs w:val="22"/>
      <w:lang w:val="en-AU"/>
    </w:rPr>
  </w:style>
  <w:style w:type="paragraph" w:styleId="BalloonText">
    <w:name w:val="Balloon Text"/>
    <w:basedOn w:val="Normal"/>
    <w:link w:val="BalloonTextChar"/>
    <w:locked/>
    <w:rsid w:val="00CD0A7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CD0A76"/>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CD0A76"/>
    <w:rPr>
      <w:b/>
      <w:color w:val="1F497D" w:themeColor="text2"/>
    </w:rPr>
  </w:style>
  <w:style w:type="character" w:customStyle="1" w:styleId="Heading3Char">
    <w:name w:val="Heading 3 Char"/>
    <w:basedOn w:val="DefaultParagraphFont"/>
    <w:link w:val="Heading3"/>
    <w:rsid w:val="00EC7778"/>
    <w:rPr>
      <w:rFonts w:ascii="Arial" w:eastAsia="Arial" w:hAnsi="Arial" w:cs="Arial"/>
      <w:bCs/>
      <w:caps/>
      <w:color w:val="365F91" w:themeColor="accent1" w:themeShade="BF"/>
      <w:sz w:val="28"/>
      <w:szCs w:val="28"/>
      <w:lang w:val="en-AU"/>
    </w:rPr>
  </w:style>
  <w:style w:type="paragraph" w:customStyle="1" w:styleId="Bluetext">
    <w:name w:val="Blue text"/>
    <w:basedOn w:val="Normal"/>
    <w:qFormat/>
    <w:rsid w:val="00CD0A76"/>
    <w:rPr>
      <w:color w:val="8064A2" w:themeColor="accent4"/>
    </w:rPr>
  </w:style>
  <w:style w:type="table" w:styleId="MediumGrid1-Accent1">
    <w:name w:val="Medium Grid 1 Accent 1"/>
    <w:basedOn w:val="TableNormal"/>
    <w:uiPriority w:val="67"/>
    <w:locked/>
    <w:rsid w:val="00CD0A76"/>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CD0A76"/>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CC3B44"/>
    <w:rPr>
      <w:rFonts w:ascii="Arial" w:eastAsia="Arial" w:hAnsi="Arial" w:cs="Arial"/>
      <w:color w:val="000000"/>
      <w:szCs w:val="22"/>
      <w:lang w:val="en-AU"/>
    </w:rPr>
  </w:style>
  <w:style w:type="paragraph" w:styleId="CommentText">
    <w:name w:val="annotation text"/>
    <w:basedOn w:val="Normal"/>
    <w:link w:val="CommentTextChar"/>
    <w:uiPriority w:val="99"/>
    <w:locked/>
    <w:rsid w:val="00CC3B44"/>
    <w:pPr>
      <w:spacing w:before="0" w:after="200"/>
    </w:pPr>
    <w:rPr>
      <w:rFonts w:eastAsiaTheme="minorHAnsi" w:cstheme="minorBidi"/>
      <w:color w:val="auto"/>
      <w:sz w:val="22"/>
      <w:szCs w:val="20"/>
    </w:rPr>
  </w:style>
  <w:style w:type="character" w:customStyle="1" w:styleId="CommentTextChar">
    <w:name w:val="Comment Text Char"/>
    <w:basedOn w:val="DefaultParagraphFont"/>
    <w:link w:val="CommentText"/>
    <w:uiPriority w:val="99"/>
    <w:rsid w:val="00CC3B44"/>
    <w:rPr>
      <w:rFonts w:ascii="Arial" w:eastAsiaTheme="minorHAnsi" w:hAnsi="Arial" w:cstheme="minorBidi"/>
      <w:sz w:val="22"/>
      <w:lang w:val="en-AU"/>
    </w:rPr>
  </w:style>
  <w:style w:type="character" w:styleId="CommentReference">
    <w:name w:val="annotation reference"/>
    <w:basedOn w:val="DefaultParagraphFont"/>
    <w:uiPriority w:val="99"/>
    <w:unhideWhenUsed/>
    <w:locked/>
    <w:rsid w:val="00CC3B44"/>
    <w:rPr>
      <w:sz w:val="16"/>
      <w:szCs w:val="16"/>
    </w:rPr>
  </w:style>
  <w:style w:type="paragraph" w:customStyle="1" w:styleId="BodyoftextBulletPoint">
    <w:name w:val="Body of text – Bullet Point"/>
    <w:basedOn w:val="Normal"/>
    <w:link w:val="BodyoftextBulletPointChar"/>
    <w:qFormat/>
    <w:rsid w:val="007E6C71"/>
    <w:pPr>
      <w:numPr>
        <w:numId w:val="37"/>
      </w:numPr>
      <w:spacing w:before="0" w:after="200"/>
    </w:pPr>
    <w:rPr>
      <w:rFonts w:asciiTheme="minorHAnsi" w:eastAsiaTheme="minorHAnsi" w:hAnsiTheme="minorHAnsi" w:cstheme="minorBidi"/>
      <w:color w:val="auto"/>
      <w:sz w:val="22"/>
    </w:rPr>
  </w:style>
  <w:style w:type="character" w:customStyle="1" w:styleId="BodyoftextBulletPointChar">
    <w:name w:val="Body of text – Bullet Point Char"/>
    <w:basedOn w:val="DefaultParagraphFont"/>
    <w:link w:val="BodyoftextBulletPoint"/>
    <w:rsid w:val="007E6C71"/>
    <w:rPr>
      <w:rFonts w:asciiTheme="minorHAnsi" w:eastAsiaTheme="minorHAnsi" w:hAnsiTheme="minorHAnsi" w:cstheme="minorBidi"/>
      <w:sz w:val="22"/>
      <w:szCs w:val="22"/>
      <w:lang w:val="en-AU"/>
    </w:rPr>
  </w:style>
  <w:style w:type="table" w:customStyle="1" w:styleId="GBCATable1">
    <w:name w:val="GBCA Table1"/>
    <w:basedOn w:val="TableNormal"/>
    <w:next w:val="TableGrid"/>
    <w:rsid w:val="00370BAD"/>
    <w:pPr>
      <w:spacing w:before="120" w:after="120"/>
    </w:pPr>
    <w:rPr>
      <w:rFonts w:ascii="Arial" w:hAnsi="Arial"/>
      <w:sz w:val="18"/>
      <w:lang w:val="en-AU" w:eastAsia="en-AU"/>
    </w:rPr>
    <w:tblPr>
      <w:tblStyleRowBandSize w:val="1"/>
      <w:tblBorders>
        <w:top w:val="single" w:sz="24" w:space="0" w:color="1F497D" w:themeColor="text2"/>
        <w:bottom w:val="single" w:sz="12" w:space="0" w:color="1F497D" w:themeColor="text2"/>
        <w:insideH w:val="dotted" w:sz="4" w:space="0" w:color="1F497D" w:themeColor="text2"/>
      </w:tblBorders>
      <w:tblCellMar>
        <w:left w:w="0" w:type="dxa"/>
        <w:right w:w="0" w:type="dxa"/>
      </w:tblCellMar>
    </w:tblPr>
    <w:tcPr>
      <w:shd w:val="clear" w:color="auto" w:fill="auto"/>
      <w:vAlign w:val="center"/>
    </w:tcPr>
    <w:tblStylePr w:type="firstRow">
      <w:rPr>
        <w:rFonts w:ascii="Arial" w:hAnsi="Arial"/>
        <w:b/>
        <w:color w:val="auto"/>
        <w:sz w:val="28"/>
      </w:rPr>
    </w:tblStylePr>
    <w:tblStylePr w:type="firstCol">
      <w:rPr>
        <w:rFonts w:ascii="Arial" w:hAnsi="Arial"/>
        <w:b/>
        <w:sz w:val="22"/>
      </w:rPr>
    </w:tblStylePr>
    <w:tblStylePr w:type="band1Horz">
      <w:pPr>
        <w:jc w:val="left"/>
      </w:pPr>
      <w:tblPr/>
      <w:tcPr>
        <w:vAlign w:val="top"/>
      </w:tcPr>
    </w:tblStylePr>
  </w:style>
  <w:style w:type="paragraph" w:styleId="Header">
    <w:name w:val="header"/>
    <w:basedOn w:val="Normal"/>
    <w:link w:val="HeaderChar"/>
    <w:locked/>
    <w:rsid w:val="0090676D"/>
    <w:pPr>
      <w:tabs>
        <w:tab w:val="center" w:pos="4513"/>
        <w:tab w:val="right" w:pos="9026"/>
      </w:tabs>
      <w:spacing w:before="0" w:after="0" w:line="240" w:lineRule="auto"/>
    </w:pPr>
  </w:style>
  <w:style w:type="character" w:customStyle="1" w:styleId="HeaderChar">
    <w:name w:val="Header Char"/>
    <w:basedOn w:val="DefaultParagraphFont"/>
    <w:link w:val="Header"/>
    <w:rsid w:val="0090676D"/>
    <w:rPr>
      <w:rFonts w:ascii="Arial" w:eastAsia="Arial" w:hAnsi="Arial" w:cs="Arial"/>
      <w:color w:val="000000"/>
      <w:szCs w:val="22"/>
      <w:lang w:val="en-AU"/>
    </w:rPr>
  </w:style>
  <w:style w:type="paragraph" w:styleId="Footer">
    <w:name w:val="footer"/>
    <w:basedOn w:val="Normal"/>
    <w:link w:val="FooterChar"/>
    <w:locked/>
    <w:rsid w:val="0090676D"/>
    <w:pPr>
      <w:tabs>
        <w:tab w:val="center" w:pos="4513"/>
        <w:tab w:val="right" w:pos="9026"/>
      </w:tabs>
      <w:spacing w:before="0" w:after="0" w:line="240" w:lineRule="auto"/>
    </w:pPr>
  </w:style>
  <w:style w:type="character" w:customStyle="1" w:styleId="FooterChar">
    <w:name w:val="Footer Char"/>
    <w:basedOn w:val="DefaultParagraphFont"/>
    <w:link w:val="Footer"/>
    <w:rsid w:val="0090676D"/>
    <w:rPr>
      <w:rFonts w:ascii="Arial" w:eastAsia="Arial" w:hAnsi="Arial" w:cs="Arial"/>
      <w:color w:val="000000"/>
      <w:szCs w:val="22"/>
      <w:lang w:val="en-AU"/>
    </w:rPr>
  </w:style>
  <w:style w:type="paragraph" w:styleId="CommentSubject">
    <w:name w:val="annotation subject"/>
    <w:basedOn w:val="CommentText"/>
    <w:next w:val="CommentText"/>
    <w:link w:val="CommentSubjectChar"/>
    <w:semiHidden/>
    <w:unhideWhenUsed/>
    <w:locked/>
    <w:rsid w:val="001547B7"/>
    <w:pPr>
      <w:spacing w:before="120" w:after="120" w:line="240" w:lineRule="auto"/>
    </w:pPr>
    <w:rPr>
      <w:rFonts w:eastAsia="Arial" w:cs="Arial"/>
      <w:b/>
      <w:bCs/>
      <w:color w:val="000000"/>
      <w:sz w:val="20"/>
    </w:rPr>
  </w:style>
  <w:style w:type="character" w:customStyle="1" w:styleId="CommentSubjectChar">
    <w:name w:val="Comment Subject Char"/>
    <w:basedOn w:val="CommentTextChar"/>
    <w:link w:val="CommentSubject"/>
    <w:semiHidden/>
    <w:rsid w:val="001547B7"/>
    <w:rPr>
      <w:rFonts w:ascii="Arial" w:eastAsia="Arial" w:hAnsi="Arial" w:cs="Arial"/>
      <w:b/>
      <w:bCs/>
      <w:color w:val="000000"/>
      <w:sz w:val="22"/>
      <w:lang w:val="en-AU"/>
    </w:rPr>
  </w:style>
  <w:style w:type="paragraph" w:styleId="Revision">
    <w:name w:val="Revision"/>
    <w:hidden/>
    <w:uiPriority w:val="99"/>
    <w:semiHidden/>
    <w:rsid w:val="00F75B5B"/>
    <w:rPr>
      <w:rFonts w:ascii="Arial" w:eastAsia="Arial" w:hAnsi="Arial" w:cs="Arial"/>
      <w:color w:val="000000"/>
      <w:szCs w:val="22"/>
      <w:lang w:val="en-AU"/>
    </w:rPr>
  </w:style>
  <w:style w:type="paragraph" w:customStyle="1" w:styleId="paragraph">
    <w:name w:val="paragraph"/>
    <w:basedOn w:val="Normal"/>
    <w:rsid w:val="00240AA6"/>
    <w:pPr>
      <w:spacing w:before="100" w:beforeAutospacing="1" w:after="100" w:afterAutospacing="1" w:line="240" w:lineRule="auto"/>
    </w:pPr>
    <w:rPr>
      <w:rFonts w:ascii="Times New Roman" w:eastAsia="Times New Roman" w:hAnsi="Times New Roman" w:cs="Times New Roman"/>
      <w:color w:val="auto"/>
      <w:sz w:val="24"/>
      <w:szCs w:val="24"/>
      <w:lang w:val="en-NZ" w:eastAsia="en-NZ"/>
    </w:rPr>
  </w:style>
  <w:style w:type="character" w:customStyle="1" w:styleId="normaltextrun">
    <w:name w:val="normaltextrun"/>
    <w:basedOn w:val="DefaultParagraphFont"/>
    <w:rsid w:val="00240AA6"/>
  </w:style>
  <w:style w:type="character" w:customStyle="1" w:styleId="eop">
    <w:name w:val="eop"/>
    <w:basedOn w:val="DefaultParagraphFont"/>
    <w:rsid w:val="00240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553336">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884176705">
      <w:bodyDiv w:val="1"/>
      <w:marLeft w:val="0"/>
      <w:marRight w:val="0"/>
      <w:marTop w:val="0"/>
      <w:marBottom w:val="0"/>
      <w:divBdr>
        <w:top w:val="none" w:sz="0" w:space="0" w:color="auto"/>
        <w:left w:val="none" w:sz="0" w:space="0" w:color="auto"/>
        <w:bottom w:val="none" w:sz="0" w:space="0" w:color="auto"/>
        <w:right w:val="none" w:sz="0" w:space="0" w:color="auto"/>
      </w:divBdr>
      <w:divsChild>
        <w:div w:id="2142309855">
          <w:marLeft w:val="0"/>
          <w:marRight w:val="0"/>
          <w:marTop w:val="0"/>
          <w:marBottom w:val="0"/>
          <w:divBdr>
            <w:top w:val="none" w:sz="0" w:space="0" w:color="auto"/>
            <w:left w:val="none" w:sz="0" w:space="0" w:color="auto"/>
            <w:bottom w:val="none" w:sz="0" w:space="0" w:color="auto"/>
            <w:right w:val="none" w:sz="0" w:space="0" w:color="auto"/>
          </w:divBdr>
          <w:divsChild>
            <w:div w:id="1777486273">
              <w:marLeft w:val="0"/>
              <w:marRight w:val="0"/>
              <w:marTop w:val="0"/>
              <w:marBottom w:val="0"/>
              <w:divBdr>
                <w:top w:val="none" w:sz="0" w:space="0" w:color="auto"/>
                <w:left w:val="none" w:sz="0" w:space="0" w:color="auto"/>
                <w:bottom w:val="none" w:sz="0" w:space="0" w:color="auto"/>
                <w:right w:val="none" w:sz="0" w:space="0" w:color="auto"/>
              </w:divBdr>
            </w:div>
          </w:divsChild>
        </w:div>
        <w:div w:id="251090632">
          <w:marLeft w:val="0"/>
          <w:marRight w:val="0"/>
          <w:marTop w:val="0"/>
          <w:marBottom w:val="0"/>
          <w:divBdr>
            <w:top w:val="none" w:sz="0" w:space="0" w:color="auto"/>
            <w:left w:val="none" w:sz="0" w:space="0" w:color="auto"/>
            <w:bottom w:val="none" w:sz="0" w:space="0" w:color="auto"/>
            <w:right w:val="none" w:sz="0" w:space="0" w:color="auto"/>
          </w:divBdr>
          <w:divsChild>
            <w:div w:id="998923317">
              <w:marLeft w:val="0"/>
              <w:marRight w:val="0"/>
              <w:marTop w:val="0"/>
              <w:marBottom w:val="0"/>
              <w:divBdr>
                <w:top w:val="none" w:sz="0" w:space="0" w:color="auto"/>
                <w:left w:val="none" w:sz="0" w:space="0" w:color="auto"/>
                <w:bottom w:val="none" w:sz="0" w:space="0" w:color="auto"/>
                <w:right w:val="none" w:sz="0" w:space="0" w:color="auto"/>
              </w:divBdr>
            </w:div>
            <w:div w:id="1915313943">
              <w:marLeft w:val="0"/>
              <w:marRight w:val="0"/>
              <w:marTop w:val="0"/>
              <w:marBottom w:val="0"/>
              <w:divBdr>
                <w:top w:val="none" w:sz="0" w:space="0" w:color="auto"/>
                <w:left w:val="none" w:sz="0" w:space="0" w:color="auto"/>
                <w:bottom w:val="none" w:sz="0" w:space="0" w:color="auto"/>
                <w:right w:val="none" w:sz="0" w:space="0" w:color="auto"/>
              </w:divBdr>
            </w:div>
          </w:divsChild>
        </w:div>
        <w:div w:id="196548764">
          <w:marLeft w:val="0"/>
          <w:marRight w:val="0"/>
          <w:marTop w:val="0"/>
          <w:marBottom w:val="0"/>
          <w:divBdr>
            <w:top w:val="none" w:sz="0" w:space="0" w:color="auto"/>
            <w:left w:val="none" w:sz="0" w:space="0" w:color="auto"/>
            <w:bottom w:val="none" w:sz="0" w:space="0" w:color="auto"/>
            <w:right w:val="none" w:sz="0" w:space="0" w:color="auto"/>
          </w:divBdr>
          <w:divsChild>
            <w:div w:id="1676759134">
              <w:marLeft w:val="0"/>
              <w:marRight w:val="0"/>
              <w:marTop w:val="0"/>
              <w:marBottom w:val="0"/>
              <w:divBdr>
                <w:top w:val="none" w:sz="0" w:space="0" w:color="auto"/>
                <w:left w:val="none" w:sz="0" w:space="0" w:color="auto"/>
                <w:bottom w:val="none" w:sz="0" w:space="0" w:color="auto"/>
                <w:right w:val="none" w:sz="0" w:space="0" w:color="auto"/>
              </w:divBdr>
            </w:div>
            <w:div w:id="1378625099">
              <w:marLeft w:val="0"/>
              <w:marRight w:val="0"/>
              <w:marTop w:val="0"/>
              <w:marBottom w:val="0"/>
              <w:divBdr>
                <w:top w:val="none" w:sz="0" w:space="0" w:color="auto"/>
                <w:left w:val="none" w:sz="0" w:space="0" w:color="auto"/>
                <w:bottom w:val="none" w:sz="0" w:space="0" w:color="auto"/>
                <w:right w:val="none" w:sz="0" w:space="0" w:color="auto"/>
              </w:divBdr>
            </w:div>
          </w:divsChild>
        </w:div>
        <w:div w:id="1959946511">
          <w:marLeft w:val="0"/>
          <w:marRight w:val="0"/>
          <w:marTop w:val="0"/>
          <w:marBottom w:val="0"/>
          <w:divBdr>
            <w:top w:val="none" w:sz="0" w:space="0" w:color="auto"/>
            <w:left w:val="none" w:sz="0" w:space="0" w:color="auto"/>
            <w:bottom w:val="none" w:sz="0" w:space="0" w:color="auto"/>
            <w:right w:val="none" w:sz="0" w:space="0" w:color="auto"/>
          </w:divBdr>
          <w:divsChild>
            <w:div w:id="834034464">
              <w:marLeft w:val="0"/>
              <w:marRight w:val="0"/>
              <w:marTop w:val="0"/>
              <w:marBottom w:val="0"/>
              <w:divBdr>
                <w:top w:val="none" w:sz="0" w:space="0" w:color="auto"/>
                <w:left w:val="none" w:sz="0" w:space="0" w:color="auto"/>
                <w:bottom w:val="none" w:sz="0" w:space="0" w:color="auto"/>
                <w:right w:val="none" w:sz="0" w:space="0" w:color="auto"/>
              </w:divBdr>
            </w:div>
          </w:divsChild>
        </w:div>
        <w:div w:id="1149829339">
          <w:marLeft w:val="0"/>
          <w:marRight w:val="0"/>
          <w:marTop w:val="0"/>
          <w:marBottom w:val="0"/>
          <w:divBdr>
            <w:top w:val="none" w:sz="0" w:space="0" w:color="auto"/>
            <w:left w:val="none" w:sz="0" w:space="0" w:color="auto"/>
            <w:bottom w:val="none" w:sz="0" w:space="0" w:color="auto"/>
            <w:right w:val="none" w:sz="0" w:space="0" w:color="auto"/>
          </w:divBdr>
          <w:divsChild>
            <w:div w:id="389889717">
              <w:marLeft w:val="0"/>
              <w:marRight w:val="0"/>
              <w:marTop w:val="0"/>
              <w:marBottom w:val="0"/>
              <w:divBdr>
                <w:top w:val="none" w:sz="0" w:space="0" w:color="auto"/>
                <w:left w:val="none" w:sz="0" w:space="0" w:color="auto"/>
                <w:bottom w:val="none" w:sz="0" w:space="0" w:color="auto"/>
                <w:right w:val="none" w:sz="0" w:space="0" w:color="auto"/>
              </w:divBdr>
            </w:div>
          </w:divsChild>
        </w:div>
        <w:div w:id="993997243">
          <w:marLeft w:val="0"/>
          <w:marRight w:val="0"/>
          <w:marTop w:val="0"/>
          <w:marBottom w:val="0"/>
          <w:divBdr>
            <w:top w:val="none" w:sz="0" w:space="0" w:color="auto"/>
            <w:left w:val="none" w:sz="0" w:space="0" w:color="auto"/>
            <w:bottom w:val="none" w:sz="0" w:space="0" w:color="auto"/>
            <w:right w:val="none" w:sz="0" w:space="0" w:color="auto"/>
          </w:divBdr>
          <w:divsChild>
            <w:div w:id="1272664822">
              <w:marLeft w:val="0"/>
              <w:marRight w:val="0"/>
              <w:marTop w:val="0"/>
              <w:marBottom w:val="0"/>
              <w:divBdr>
                <w:top w:val="none" w:sz="0" w:space="0" w:color="auto"/>
                <w:left w:val="none" w:sz="0" w:space="0" w:color="auto"/>
                <w:bottom w:val="none" w:sz="0" w:space="0" w:color="auto"/>
                <w:right w:val="none" w:sz="0" w:space="0" w:color="auto"/>
              </w:divBdr>
            </w:div>
          </w:divsChild>
        </w:div>
        <w:div w:id="1850409012">
          <w:marLeft w:val="0"/>
          <w:marRight w:val="0"/>
          <w:marTop w:val="0"/>
          <w:marBottom w:val="0"/>
          <w:divBdr>
            <w:top w:val="none" w:sz="0" w:space="0" w:color="auto"/>
            <w:left w:val="none" w:sz="0" w:space="0" w:color="auto"/>
            <w:bottom w:val="none" w:sz="0" w:space="0" w:color="auto"/>
            <w:right w:val="none" w:sz="0" w:space="0" w:color="auto"/>
          </w:divBdr>
          <w:divsChild>
            <w:div w:id="1973972666">
              <w:marLeft w:val="0"/>
              <w:marRight w:val="0"/>
              <w:marTop w:val="0"/>
              <w:marBottom w:val="0"/>
              <w:divBdr>
                <w:top w:val="none" w:sz="0" w:space="0" w:color="auto"/>
                <w:left w:val="none" w:sz="0" w:space="0" w:color="auto"/>
                <w:bottom w:val="none" w:sz="0" w:space="0" w:color="auto"/>
                <w:right w:val="none" w:sz="0" w:space="0" w:color="auto"/>
              </w:divBdr>
            </w:div>
          </w:divsChild>
        </w:div>
        <w:div w:id="1284730819">
          <w:marLeft w:val="0"/>
          <w:marRight w:val="0"/>
          <w:marTop w:val="0"/>
          <w:marBottom w:val="0"/>
          <w:divBdr>
            <w:top w:val="none" w:sz="0" w:space="0" w:color="auto"/>
            <w:left w:val="none" w:sz="0" w:space="0" w:color="auto"/>
            <w:bottom w:val="none" w:sz="0" w:space="0" w:color="auto"/>
            <w:right w:val="none" w:sz="0" w:space="0" w:color="auto"/>
          </w:divBdr>
          <w:divsChild>
            <w:div w:id="1427769843">
              <w:marLeft w:val="0"/>
              <w:marRight w:val="0"/>
              <w:marTop w:val="0"/>
              <w:marBottom w:val="0"/>
              <w:divBdr>
                <w:top w:val="none" w:sz="0" w:space="0" w:color="auto"/>
                <w:left w:val="none" w:sz="0" w:space="0" w:color="auto"/>
                <w:bottom w:val="none" w:sz="0" w:space="0" w:color="auto"/>
                <w:right w:val="none" w:sz="0" w:space="0" w:color="auto"/>
              </w:divBdr>
            </w:div>
          </w:divsChild>
        </w:div>
        <w:div w:id="1035083300">
          <w:marLeft w:val="0"/>
          <w:marRight w:val="0"/>
          <w:marTop w:val="0"/>
          <w:marBottom w:val="0"/>
          <w:divBdr>
            <w:top w:val="none" w:sz="0" w:space="0" w:color="auto"/>
            <w:left w:val="none" w:sz="0" w:space="0" w:color="auto"/>
            <w:bottom w:val="none" w:sz="0" w:space="0" w:color="auto"/>
            <w:right w:val="none" w:sz="0" w:space="0" w:color="auto"/>
          </w:divBdr>
          <w:divsChild>
            <w:div w:id="779300785">
              <w:marLeft w:val="0"/>
              <w:marRight w:val="0"/>
              <w:marTop w:val="0"/>
              <w:marBottom w:val="0"/>
              <w:divBdr>
                <w:top w:val="none" w:sz="0" w:space="0" w:color="auto"/>
                <w:left w:val="none" w:sz="0" w:space="0" w:color="auto"/>
                <w:bottom w:val="none" w:sz="0" w:space="0" w:color="auto"/>
                <w:right w:val="none" w:sz="0" w:space="0" w:color="auto"/>
              </w:divBdr>
            </w:div>
          </w:divsChild>
        </w:div>
        <w:div w:id="1025330239">
          <w:marLeft w:val="0"/>
          <w:marRight w:val="0"/>
          <w:marTop w:val="0"/>
          <w:marBottom w:val="0"/>
          <w:divBdr>
            <w:top w:val="none" w:sz="0" w:space="0" w:color="auto"/>
            <w:left w:val="none" w:sz="0" w:space="0" w:color="auto"/>
            <w:bottom w:val="none" w:sz="0" w:space="0" w:color="auto"/>
            <w:right w:val="none" w:sz="0" w:space="0" w:color="auto"/>
          </w:divBdr>
          <w:divsChild>
            <w:div w:id="1786341368">
              <w:marLeft w:val="0"/>
              <w:marRight w:val="0"/>
              <w:marTop w:val="0"/>
              <w:marBottom w:val="0"/>
              <w:divBdr>
                <w:top w:val="none" w:sz="0" w:space="0" w:color="auto"/>
                <w:left w:val="none" w:sz="0" w:space="0" w:color="auto"/>
                <w:bottom w:val="none" w:sz="0" w:space="0" w:color="auto"/>
                <w:right w:val="none" w:sz="0" w:space="0" w:color="auto"/>
              </w:divBdr>
            </w:div>
          </w:divsChild>
        </w:div>
        <w:div w:id="527910786">
          <w:marLeft w:val="0"/>
          <w:marRight w:val="0"/>
          <w:marTop w:val="0"/>
          <w:marBottom w:val="0"/>
          <w:divBdr>
            <w:top w:val="none" w:sz="0" w:space="0" w:color="auto"/>
            <w:left w:val="none" w:sz="0" w:space="0" w:color="auto"/>
            <w:bottom w:val="none" w:sz="0" w:space="0" w:color="auto"/>
            <w:right w:val="none" w:sz="0" w:space="0" w:color="auto"/>
          </w:divBdr>
          <w:divsChild>
            <w:div w:id="534315980">
              <w:marLeft w:val="0"/>
              <w:marRight w:val="0"/>
              <w:marTop w:val="0"/>
              <w:marBottom w:val="0"/>
              <w:divBdr>
                <w:top w:val="none" w:sz="0" w:space="0" w:color="auto"/>
                <w:left w:val="none" w:sz="0" w:space="0" w:color="auto"/>
                <w:bottom w:val="none" w:sz="0" w:space="0" w:color="auto"/>
                <w:right w:val="none" w:sz="0" w:space="0" w:color="auto"/>
              </w:divBdr>
            </w:div>
          </w:divsChild>
        </w:div>
        <w:div w:id="1141575276">
          <w:marLeft w:val="0"/>
          <w:marRight w:val="0"/>
          <w:marTop w:val="0"/>
          <w:marBottom w:val="0"/>
          <w:divBdr>
            <w:top w:val="none" w:sz="0" w:space="0" w:color="auto"/>
            <w:left w:val="none" w:sz="0" w:space="0" w:color="auto"/>
            <w:bottom w:val="none" w:sz="0" w:space="0" w:color="auto"/>
            <w:right w:val="none" w:sz="0" w:space="0" w:color="auto"/>
          </w:divBdr>
          <w:divsChild>
            <w:div w:id="1521236024">
              <w:marLeft w:val="0"/>
              <w:marRight w:val="0"/>
              <w:marTop w:val="0"/>
              <w:marBottom w:val="0"/>
              <w:divBdr>
                <w:top w:val="none" w:sz="0" w:space="0" w:color="auto"/>
                <w:left w:val="none" w:sz="0" w:space="0" w:color="auto"/>
                <w:bottom w:val="none" w:sz="0" w:space="0" w:color="auto"/>
                <w:right w:val="none" w:sz="0" w:space="0" w:color="auto"/>
              </w:divBdr>
            </w:div>
          </w:divsChild>
        </w:div>
        <w:div w:id="432559764">
          <w:marLeft w:val="0"/>
          <w:marRight w:val="0"/>
          <w:marTop w:val="0"/>
          <w:marBottom w:val="0"/>
          <w:divBdr>
            <w:top w:val="none" w:sz="0" w:space="0" w:color="auto"/>
            <w:left w:val="none" w:sz="0" w:space="0" w:color="auto"/>
            <w:bottom w:val="none" w:sz="0" w:space="0" w:color="auto"/>
            <w:right w:val="none" w:sz="0" w:space="0" w:color="auto"/>
          </w:divBdr>
          <w:divsChild>
            <w:div w:id="1407529991">
              <w:marLeft w:val="0"/>
              <w:marRight w:val="0"/>
              <w:marTop w:val="0"/>
              <w:marBottom w:val="0"/>
              <w:divBdr>
                <w:top w:val="none" w:sz="0" w:space="0" w:color="auto"/>
                <w:left w:val="none" w:sz="0" w:space="0" w:color="auto"/>
                <w:bottom w:val="none" w:sz="0" w:space="0" w:color="auto"/>
                <w:right w:val="none" w:sz="0" w:space="0" w:color="auto"/>
              </w:divBdr>
            </w:div>
          </w:divsChild>
        </w:div>
        <w:div w:id="2104253372">
          <w:marLeft w:val="0"/>
          <w:marRight w:val="0"/>
          <w:marTop w:val="0"/>
          <w:marBottom w:val="0"/>
          <w:divBdr>
            <w:top w:val="none" w:sz="0" w:space="0" w:color="auto"/>
            <w:left w:val="none" w:sz="0" w:space="0" w:color="auto"/>
            <w:bottom w:val="none" w:sz="0" w:space="0" w:color="auto"/>
            <w:right w:val="none" w:sz="0" w:space="0" w:color="auto"/>
          </w:divBdr>
          <w:divsChild>
            <w:div w:id="23679155">
              <w:marLeft w:val="0"/>
              <w:marRight w:val="0"/>
              <w:marTop w:val="0"/>
              <w:marBottom w:val="0"/>
              <w:divBdr>
                <w:top w:val="none" w:sz="0" w:space="0" w:color="auto"/>
                <w:left w:val="none" w:sz="0" w:space="0" w:color="auto"/>
                <w:bottom w:val="none" w:sz="0" w:space="0" w:color="auto"/>
                <w:right w:val="none" w:sz="0" w:space="0" w:color="auto"/>
              </w:divBdr>
            </w:div>
          </w:divsChild>
        </w:div>
        <w:div w:id="315763561">
          <w:marLeft w:val="0"/>
          <w:marRight w:val="0"/>
          <w:marTop w:val="0"/>
          <w:marBottom w:val="0"/>
          <w:divBdr>
            <w:top w:val="none" w:sz="0" w:space="0" w:color="auto"/>
            <w:left w:val="none" w:sz="0" w:space="0" w:color="auto"/>
            <w:bottom w:val="none" w:sz="0" w:space="0" w:color="auto"/>
            <w:right w:val="none" w:sz="0" w:space="0" w:color="auto"/>
          </w:divBdr>
          <w:divsChild>
            <w:div w:id="1725366379">
              <w:marLeft w:val="0"/>
              <w:marRight w:val="0"/>
              <w:marTop w:val="0"/>
              <w:marBottom w:val="0"/>
              <w:divBdr>
                <w:top w:val="none" w:sz="0" w:space="0" w:color="auto"/>
                <w:left w:val="none" w:sz="0" w:space="0" w:color="auto"/>
                <w:bottom w:val="none" w:sz="0" w:space="0" w:color="auto"/>
                <w:right w:val="none" w:sz="0" w:space="0" w:color="auto"/>
              </w:divBdr>
            </w:div>
          </w:divsChild>
        </w:div>
        <w:div w:id="1762220679">
          <w:marLeft w:val="0"/>
          <w:marRight w:val="0"/>
          <w:marTop w:val="0"/>
          <w:marBottom w:val="0"/>
          <w:divBdr>
            <w:top w:val="none" w:sz="0" w:space="0" w:color="auto"/>
            <w:left w:val="none" w:sz="0" w:space="0" w:color="auto"/>
            <w:bottom w:val="none" w:sz="0" w:space="0" w:color="auto"/>
            <w:right w:val="none" w:sz="0" w:space="0" w:color="auto"/>
          </w:divBdr>
          <w:divsChild>
            <w:div w:id="1749571663">
              <w:marLeft w:val="0"/>
              <w:marRight w:val="0"/>
              <w:marTop w:val="0"/>
              <w:marBottom w:val="0"/>
              <w:divBdr>
                <w:top w:val="none" w:sz="0" w:space="0" w:color="auto"/>
                <w:left w:val="none" w:sz="0" w:space="0" w:color="auto"/>
                <w:bottom w:val="none" w:sz="0" w:space="0" w:color="auto"/>
                <w:right w:val="none" w:sz="0" w:space="0" w:color="auto"/>
              </w:divBdr>
            </w:div>
          </w:divsChild>
        </w:div>
        <w:div w:id="57214434">
          <w:marLeft w:val="0"/>
          <w:marRight w:val="0"/>
          <w:marTop w:val="0"/>
          <w:marBottom w:val="0"/>
          <w:divBdr>
            <w:top w:val="none" w:sz="0" w:space="0" w:color="auto"/>
            <w:left w:val="none" w:sz="0" w:space="0" w:color="auto"/>
            <w:bottom w:val="none" w:sz="0" w:space="0" w:color="auto"/>
            <w:right w:val="none" w:sz="0" w:space="0" w:color="auto"/>
          </w:divBdr>
          <w:divsChild>
            <w:div w:id="561330870">
              <w:marLeft w:val="0"/>
              <w:marRight w:val="0"/>
              <w:marTop w:val="0"/>
              <w:marBottom w:val="0"/>
              <w:divBdr>
                <w:top w:val="none" w:sz="0" w:space="0" w:color="auto"/>
                <w:left w:val="none" w:sz="0" w:space="0" w:color="auto"/>
                <w:bottom w:val="none" w:sz="0" w:space="0" w:color="auto"/>
                <w:right w:val="none" w:sz="0" w:space="0" w:color="auto"/>
              </w:divBdr>
            </w:div>
          </w:divsChild>
        </w:div>
        <w:div w:id="1766683901">
          <w:marLeft w:val="0"/>
          <w:marRight w:val="0"/>
          <w:marTop w:val="0"/>
          <w:marBottom w:val="0"/>
          <w:divBdr>
            <w:top w:val="none" w:sz="0" w:space="0" w:color="auto"/>
            <w:left w:val="none" w:sz="0" w:space="0" w:color="auto"/>
            <w:bottom w:val="none" w:sz="0" w:space="0" w:color="auto"/>
            <w:right w:val="none" w:sz="0" w:space="0" w:color="auto"/>
          </w:divBdr>
          <w:divsChild>
            <w:div w:id="911738987">
              <w:marLeft w:val="0"/>
              <w:marRight w:val="0"/>
              <w:marTop w:val="0"/>
              <w:marBottom w:val="0"/>
              <w:divBdr>
                <w:top w:val="none" w:sz="0" w:space="0" w:color="auto"/>
                <w:left w:val="none" w:sz="0" w:space="0" w:color="auto"/>
                <w:bottom w:val="none" w:sz="0" w:space="0" w:color="auto"/>
                <w:right w:val="none" w:sz="0" w:space="0" w:color="auto"/>
              </w:divBdr>
            </w:div>
          </w:divsChild>
        </w:div>
        <w:div w:id="1843739211">
          <w:marLeft w:val="0"/>
          <w:marRight w:val="0"/>
          <w:marTop w:val="0"/>
          <w:marBottom w:val="0"/>
          <w:divBdr>
            <w:top w:val="none" w:sz="0" w:space="0" w:color="auto"/>
            <w:left w:val="none" w:sz="0" w:space="0" w:color="auto"/>
            <w:bottom w:val="none" w:sz="0" w:space="0" w:color="auto"/>
            <w:right w:val="none" w:sz="0" w:space="0" w:color="auto"/>
          </w:divBdr>
          <w:divsChild>
            <w:div w:id="881095164">
              <w:marLeft w:val="0"/>
              <w:marRight w:val="0"/>
              <w:marTop w:val="0"/>
              <w:marBottom w:val="0"/>
              <w:divBdr>
                <w:top w:val="none" w:sz="0" w:space="0" w:color="auto"/>
                <w:left w:val="none" w:sz="0" w:space="0" w:color="auto"/>
                <w:bottom w:val="none" w:sz="0" w:space="0" w:color="auto"/>
                <w:right w:val="none" w:sz="0" w:space="0" w:color="auto"/>
              </w:divBdr>
            </w:div>
          </w:divsChild>
        </w:div>
        <w:div w:id="1074934954">
          <w:marLeft w:val="0"/>
          <w:marRight w:val="0"/>
          <w:marTop w:val="0"/>
          <w:marBottom w:val="0"/>
          <w:divBdr>
            <w:top w:val="none" w:sz="0" w:space="0" w:color="auto"/>
            <w:left w:val="none" w:sz="0" w:space="0" w:color="auto"/>
            <w:bottom w:val="none" w:sz="0" w:space="0" w:color="auto"/>
            <w:right w:val="none" w:sz="0" w:space="0" w:color="auto"/>
          </w:divBdr>
          <w:divsChild>
            <w:div w:id="1761680698">
              <w:marLeft w:val="0"/>
              <w:marRight w:val="0"/>
              <w:marTop w:val="0"/>
              <w:marBottom w:val="0"/>
              <w:divBdr>
                <w:top w:val="none" w:sz="0" w:space="0" w:color="auto"/>
                <w:left w:val="none" w:sz="0" w:space="0" w:color="auto"/>
                <w:bottom w:val="none" w:sz="0" w:space="0" w:color="auto"/>
                <w:right w:val="none" w:sz="0" w:space="0" w:color="auto"/>
              </w:divBdr>
            </w:div>
          </w:divsChild>
        </w:div>
        <w:div w:id="1357193128">
          <w:marLeft w:val="0"/>
          <w:marRight w:val="0"/>
          <w:marTop w:val="0"/>
          <w:marBottom w:val="0"/>
          <w:divBdr>
            <w:top w:val="none" w:sz="0" w:space="0" w:color="auto"/>
            <w:left w:val="none" w:sz="0" w:space="0" w:color="auto"/>
            <w:bottom w:val="none" w:sz="0" w:space="0" w:color="auto"/>
            <w:right w:val="none" w:sz="0" w:space="0" w:color="auto"/>
          </w:divBdr>
          <w:divsChild>
            <w:div w:id="2022664358">
              <w:marLeft w:val="0"/>
              <w:marRight w:val="0"/>
              <w:marTop w:val="0"/>
              <w:marBottom w:val="0"/>
              <w:divBdr>
                <w:top w:val="none" w:sz="0" w:space="0" w:color="auto"/>
                <w:left w:val="none" w:sz="0" w:space="0" w:color="auto"/>
                <w:bottom w:val="none" w:sz="0" w:space="0" w:color="auto"/>
                <w:right w:val="none" w:sz="0" w:space="0" w:color="auto"/>
              </w:divBdr>
            </w:div>
          </w:divsChild>
        </w:div>
        <w:div w:id="895240226">
          <w:marLeft w:val="0"/>
          <w:marRight w:val="0"/>
          <w:marTop w:val="0"/>
          <w:marBottom w:val="0"/>
          <w:divBdr>
            <w:top w:val="none" w:sz="0" w:space="0" w:color="auto"/>
            <w:left w:val="none" w:sz="0" w:space="0" w:color="auto"/>
            <w:bottom w:val="none" w:sz="0" w:space="0" w:color="auto"/>
            <w:right w:val="none" w:sz="0" w:space="0" w:color="auto"/>
          </w:divBdr>
          <w:divsChild>
            <w:div w:id="5601396">
              <w:marLeft w:val="0"/>
              <w:marRight w:val="0"/>
              <w:marTop w:val="0"/>
              <w:marBottom w:val="0"/>
              <w:divBdr>
                <w:top w:val="none" w:sz="0" w:space="0" w:color="auto"/>
                <w:left w:val="none" w:sz="0" w:space="0" w:color="auto"/>
                <w:bottom w:val="none" w:sz="0" w:space="0" w:color="auto"/>
                <w:right w:val="none" w:sz="0" w:space="0" w:color="auto"/>
              </w:divBdr>
            </w:div>
          </w:divsChild>
        </w:div>
        <w:div w:id="1738162694">
          <w:marLeft w:val="0"/>
          <w:marRight w:val="0"/>
          <w:marTop w:val="0"/>
          <w:marBottom w:val="0"/>
          <w:divBdr>
            <w:top w:val="none" w:sz="0" w:space="0" w:color="auto"/>
            <w:left w:val="none" w:sz="0" w:space="0" w:color="auto"/>
            <w:bottom w:val="none" w:sz="0" w:space="0" w:color="auto"/>
            <w:right w:val="none" w:sz="0" w:space="0" w:color="auto"/>
          </w:divBdr>
          <w:divsChild>
            <w:div w:id="1558273303">
              <w:marLeft w:val="0"/>
              <w:marRight w:val="0"/>
              <w:marTop w:val="0"/>
              <w:marBottom w:val="0"/>
              <w:divBdr>
                <w:top w:val="none" w:sz="0" w:space="0" w:color="auto"/>
                <w:left w:val="none" w:sz="0" w:space="0" w:color="auto"/>
                <w:bottom w:val="none" w:sz="0" w:space="0" w:color="auto"/>
                <w:right w:val="none" w:sz="0" w:space="0" w:color="auto"/>
              </w:divBdr>
            </w:div>
          </w:divsChild>
        </w:div>
        <w:div w:id="1388070548">
          <w:marLeft w:val="0"/>
          <w:marRight w:val="0"/>
          <w:marTop w:val="0"/>
          <w:marBottom w:val="0"/>
          <w:divBdr>
            <w:top w:val="none" w:sz="0" w:space="0" w:color="auto"/>
            <w:left w:val="none" w:sz="0" w:space="0" w:color="auto"/>
            <w:bottom w:val="none" w:sz="0" w:space="0" w:color="auto"/>
            <w:right w:val="none" w:sz="0" w:space="0" w:color="auto"/>
          </w:divBdr>
          <w:divsChild>
            <w:div w:id="148862643">
              <w:marLeft w:val="0"/>
              <w:marRight w:val="0"/>
              <w:marTop w:val="0"/>
              <w:marBottom w:val="0"/>
              <w:divBdr>
                <w:top w:val="none" w:sz="0" w:space="0" w:color="auto"/>
                <w:left w:val="none" w:sz="0" w:space="0" w:color="auto"/>
                <w:bottom w:val="none" w:sz="0" w:space="0" w:color="auto"/>
                <w:right w:val="none" w:sz="0" w:space="0" w:color="auto"/>
              </w:divBdr>
            </w:div>
          </w:divsChild>
        </w:div>
        <w:div w:id="1136222652">
          <w:marLeft w:val="0"/>
          <w:marRight w:val="0"/>
          <w:marTop w:val="0"/>
          <w:marBottom w:val="0"/>
          <w:divBdr>
            <w:top w:val="none" w:sz="0" w:space="0" w:color="auto"/>
            <w:left w:val="none" w:sz="0" w:space="0" w:color="auto"/>
            <w:bottom w:val="none" w:sz="0" w:space="0" w:color="auto"/>
            <w:right w:val="none" w:sz="0" w:space="0" w:color="auto"/>
          </w:divBdr>
          <w:divsChild>
            <w:div w:id="917708413">
              <w:marLeft w:val="0"/>
              <w:marRight w:val="0"/>
              <w:marTop w:val="0"/>
              <w:marBottom w:val="0"/>
              <w:divBdr>
                <w:top w:val="none" w:sz="0" w:space="0" w:color="auto"/>
                <w:left w:val="none" w:sz="0" w:space="0" w:color="auto"/>
                <w:bottom w:val="none" w:sz="0" w:space="0" w:color="auto"/>
                <w:right w:val="none" w:sz="0" w:space="0" w:color="auto"/>
              </w:divBdr>
            </w:div>
          </w:divsChild>
        </w:div>
        <w:div w:id="1659504433">
          <w:marLeft w:val="0"/>
          <w:marRight w:val="0"/>
          <w:marTop w:val="0"/>
          <w:marBottom w:val="0"/>
          <w:divBdr>
            <w:top w:val="none" w:sz="0" w:space="0" w:color="auto"/>
            <w:left w:val="none" w:sz="0" w:space="0" w:color="auto"/>
            <w:bottom w:val="none" w:sz="0" w:space="0" w:color="auto"/>
            <w:right w:val="none" w:sz="0" w:space="0" w:color="auto"/>
          </w:divBdr>
          <w:divsChild>
            <w:div w:id="16082577">
              <w:marLeft w:val="0"/>
              <w:marRight w:val="0"/>
              <w:marTop w:val="0"/>
              <w:marBottom w:val="0"/>
              <w:divBdr>
                <w:top w:val="none" w:sz="0" w:space="0" w:color="auto"/>
                <w:left w:val="none" w:sz="0" w:space="0" w:color="auto"/>
                <w:bottom w:val="none" w:sz="0" w:space="0" w:color="auto"/>
                <w:right w:val="none" w:sz="0" w:space="0" w:color="auto"/>
              </w:divBdr>
            </w:div>
          </w:divsChild>
        </w:div>
        <w:div w:id="1839613425">
          <w:marLeft w:val="0"/>
          <w:marRight w:val="0"/>
          <w:marTop w:val="0"/>
          <w:marBottom w:val="0"/>
          <w:divBdr>
            <w:top w:val="none" w:sz="0" w:space="0" w:color="auto"/>
            <w:left w:val="none" w:sz="0" w:space="0" w:color="auto"/>
            <w:bottom w:val="none" w:sz="0" w:space="0" w:color="auto"/>
            <w:right w:val="none" w:sz="0" w:space="0" w:color="auto"/>
          </w:divBdr>
          <w:divsChild>
            <w:div w:id="185999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ilagre.GBCAUS\AppData\Local\Microsoft\Windows\Temporary%20Internet%20Files\Content.MSO\15D7BAC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b26038e7317411e478f390ec18a1e14c">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4203ea315a954aecc093a7668bbde4cc"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52985c86-f8c2-4ffb-9ed4-056f10e7bf99">
      <UserInfo>
        <DisplayName>Bhumika Mistry</DisplayName>
        <AccountId>236</AccountId>
        <AccountType/>
      </UserInfo>
    </SharedWithUsers>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9FCA2F-9F4F-4230-B296-FED38EF279DB}">
  <ds:schemaRefs>
    <ds:schemaRef ds:uri="http://schemas.openxmlformats.org/officeDocument/2006/bibliography"/>
  </ds:schemaRefs>
</ds:datastoreItem>
</file>

<file path=customXml/itemProps2.xml><?xml version="1.0" encoding="utf-8"?>
<ds:datastoreItem xmlns:ds="http://schemas.openxmlformats.org/officeDocument/2006/customXml" ds:itemID="{61233EF5-7492-4542-BAC0-9902978C2C14}"/>
</file>

<file path=customXml/itemProps3.xml><?xml version="1.0" encoding="utf-8"?>
<ds:datastoreItem xmlns:ds="http://schemas.openxmlformats.org/officeDocument/2006/customXml" ds:itemID="{8506A771-E91B-44FE-8319-83201D1B1241}">
  <ds:schemaRefs>
    <ds:schemaRef ds:uri="http://schemas.microsoft.com/sharepoint/v3/contenttype/forms"/>
  </ds:schemaRefs>
</ds:datastoreItem>
</file>

<file path=customXml/itemProps4.xml><?xml version="1.0" encoding="utf-8"?>
<ds:datastoreItem xmlns:ds="http://schemas.openxmlformats.org/officeDocument/2006/customXml" ds:itemID="{52F77AB8-A7B2-4E0E-AA0F-2A8DB54D5F2B}">
  <ds:schemaRefs>
    <ds:schemaRef ds:uri="http://schemas.microsoft.com/office/2006/metadata/properties"/>
    <ds:schemaRef ds:uri="http://schemas.microsoft.com/office/infopath/2007/PartnerControls"/>
    <ds:schemaRef ds:uri="52985c86-f8c2-4ffb-9ed4-056f10e7bf99"/>
  </ds:schemaRefs>
</ds:datastoreItem>
</file>

<file path=docProps/app.xml><?xml version="1.0" encoding="utf-8"?>
<Properties xmlns="http://schemas.openxmlformats.org/officeDocument/2006/extended-properties" xmlns:vt="http://schemas.openxmlformats.org/officeDocument/2006/docPropsVTypes">
  <Template>15D7BAC2</Template>
  <TotalTime>52</TotalTime>
  <Pages>2</Pages>
  <Words>1542</Words>
  <Characters>8796</Characters>
  <Application>Microsoft Office Word</Application>
  <DocSecurity>0</DocSecurity>
  <Lines>73</Lines>
  <Paragraphs>20</Paragraphs>
  <ScaleCrop>false</ScaleCrop>
  <Company>Toshiba</Company>
  <LinksUpToDate>false</LinksUpToDate>
  <CharactersWithSpaces>10318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Isabelle Stewart</cp:lastModifiedBy>
  <cp:revision>53</cp:revision>
  <cp:lastPrinted>1900-12-31T14:00:00Z</cp:lastPrinted>
  <dcterms:created xsi:type="dcterms:W3CDTF">2022-05-18T00:05:00Z</dcterms:created>
  <dcterms:modified xsi:type="dcterms:W3CDTF">2022-05-27T00:45:00Z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10200</vt:r8>
  </property>
</Properties>
</file>